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3B57F7" w:rsidRDefault="003B57F7" w:rsidP="003B57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3B57F7" w:rsidRDefault="003B57F7" w:rsidP="003B57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B57F7" w:rsidRDefault="003B57F7" w:rsidP="003B57F7">
      <w:pPr>
        <w:spacing w:after="0" w:line="360" w:lineRule="auto"/>
        <w:jc w:val="center"/>
        <w:rPr>
          <w:rFonts w:ascii="Times New Roman" w:hAnsi="Times New Roman"/>
          <w:b/>
          <w:bCs/>
          <w:color w:val="191919" w:themeColor="text2" w:themeShade="80"/>
          <w:sz w:val="32"/>
          <w:szCs w:val="32"/>
        </w:rPr>
      </w:pPr>
    </w:p>
    <w:p w:rsidR="000A4E25" w:rsidRDefault="000A4E25" w:rsidP="003B57F7">
      <w:pPr>
        <w:spacing w:after="0" w:line="360" w:lineRule="auto"/>
        <w:jc w:val="center"/>
        <w:rPr>
          <w:rFonts w:ascii="Times New Roman" w:hAnsi="Times New Roman"/>
          <w:b/>
          <w:bCs/>
          <w:color w:val="191919" w:themeColor="text2" w:themeShade="80"/>
          <w:sz w:val="32"/>
          <w:szCs w:val="32"/>
        </w:rPr>
      </w:pPr>
    </w:p>
    <w:p w:rsidR="000A4E25" w:rsidRDefault="000A4E25" w:rsidP="003B57F7">
      <w:pPr>
        <w:spacing w:after="0" w:line="360" w:lineRule="auto"/>
        <w:jc w:val="center"/>
        <w:rPr>
          <w:rFonts w:ascii="Times New Roman" w:hAnsi="Times New Roman"/>
          <w:b/>
          <w:bCs/>
          <w:color w:val="191919" w:themeColor="text2" w:themeShade="80"/>
          <w:sz w:val="32"/>
          <w:szCs w:val="32"/>
        </w:rPr>
      </w:pPr>
    </w:p>
    <w:p w:rsidR="003B57F7" w:rsidRDefault="003B57F7" w:rsidP="003B57F7">
      <w:pPr>
        <w:spacing w:after="0" w:line="360" w:lineRule="auto"/>
        <w:jc w:val="center"/>
        <w:rPr>
          <w:rFonts w:ascii="Times New Roman" w:hAnsi="Times New Roman"/>
          <w:b/>
          <w:bCs/>
          <w:color w:val="191919" w:themeColor="text2" w:themeShade="80"/>
          <w:sz w:val="32"/>
          <w:szCs w:val="32"/>
        </w:rPr>
      </w:pPr>
      <w:r>
        <w:rPr>
          <w:rFonts w:ascii="Times New Roman" w:hAnsi="Times New Roman"/>
          <w:b/>
          <w:bCs/>
          <w:color w:val="191919" w:themeColor="text2" w:themeShade="80"/>
          <w:sz w:val="32"/>
          <w:szCs w:val="32"/>
        </w:rPr>
        <w:t xml:space="preserve">МЕТОДИЧЕСКАЯ РАЗРАБОТКА </w:t>
      </w:r>
    </w:p>
    <w:p w:rsidR="003B57F7" w:rsidRDefault="003B57F7" w:rsidP="003B57F7">
      <w:pPr>
        <w:spacing w:after="0" w:line="360" w:lineRule="auto"/>
        <w:jc w:val="center"/>
        <w:rPr>
          <w:rFonts w:ascii="Times New Roman" w:hAnsi="Times New Roman"/>
          <w:b/>
          <w:bCs/>
          <w:color w:val="191919" w:themeColor="text2" w:themeShade="80"/>
          <w:sz w:val="32"/>
          <w:szCs w:val="32"/>
        </w:rPr>
      </w:pPr>
      <w:r>
        <w:rPr>
          <w:rFonts w:ascii="Times New Roman" w:hAnsi="Times New Roman"/>
          <w:b/>
          <w:bCs/>
          <w:color w:val="191919" w:themeColor="text2" w:themeShade="80"/>
          <w:sz w:val="32"/>
          <w:szCs w:val="32"/>
        </w:rPr>
        <w:t>ОТКРЫТОГО УРОКА</w:t>
      </w:r>
    </w:p>
    <w:p w:rsidR="003B57F7" w:rsidRDefault="003B57F7" w:rsidP="003B57F7">
      <w:pPr>
        <w:spacing w:after="0" w:line="360" w:lineRule="auto"/>
        <w:jc w:val="center"/>
        <w:rPr>
          <w:rFonts w:ascii="Times New Roman" w:hAnsi="Times New Roman"/>
          <w:b/>
          <w:color w:val="191919" w:themeColor="text2" w:themeShade="80"/>
          <w:sz w:val="32"/>
          <w:szCs w:val="32"/>
        </w:rPr>
      </w:pPr>
      <w:r>
        <w:rPr>
          <w:rFonts w:ascii="Times New Roman" w:hAnsi="Times New Roman"/>
          <w:b/>
          <w:color w:val="191919" w:themeColor="text2" w:themeShade="80"/>
          <w:sz w:val="32"/>
          <w:szCs w:val="32"/>
        </w:rPr>
        <w:t>по дисциплине</w:t>
      </w:r>
      <w:bookmarkStart w:id="0" w:name="_GoBack"/>
      <w:bookmarkEnd w:id="0"/>
    </w:p>
    <w:p w:rsidR="00362A0D" w:rsidRDefault="003B57F7" w:rsidP="00362A0D">
      <w:pPr>
        <w:spacing w:after="120" w:line="360" w:lineRule="auto"/>
        <w:jc w:val="center"/>
        <w:rPr>
          <w:rFonts w:ascii="Times New Roman" w:hAnsi="Times New Roman"/>
          <w:b/>
          <w:bCs/>
          <w:color w:val="191919" w:themeColor="text2" w:themeShade="80"/>
          <w:sz w:val="36"/>
          <w:szCs w:val="36"/>
          <w:lang w:eastAsia="ar-SA"/>
        </w:rPr>
      </w:pPr>
      <w:r>
        <w:rPr>
          <w:rFonts w:ascii="Times New Roman" w:hAnsi="Times New Roman"/>
          <w:b/>
          <w:bCs/>
          <w:color w:val="191919" w:themeColor="text2" w:themeShade="80"/>
          <w:sz w:val="32"/>
          <w:szCs w:val="32"/>
          <w:lang w:eastAsia="ar-SA"/>
        </w:rPr>
        <w:t xml:space="preserve"> </w:t>
      </w:r>
      <w:r>
        <w:rPr>
          <w:rFonts w:ascii="Times New Roman" w:hAnsi="Times New Roman"/>
          <w:b/>
          <w:bCs/>
          <w:color w:val="191919" w:themeColor="text2" w:themeShade="80"/>
          <w:sz w:val="36"/>
          <w:szCs w:val="36"/>
          <w:lang w:eastAsia="ar-SA"/>
        </w:rPr>
        <w:t>история</w:t>
      </w:r>
    </w:p>
    <w:p w:rsidR="003B57F7" w:rsidRPr="0071442C" w:rsidRDefault="003B57F7" w:rsidP="0071442C">
      <w:pPr>
        <w:spacing w:after="120" w:line="360" w:lineRule="auto"/>
        <w:jc w:val="center"/>
        <w:rPr>
          <w:rFonts w:ascii="Times New Roman" w:hAnsi="Times New Roman"/>
          <w:b/>
          <w:bCs/>
          <w:color w:val="191919" w:themeColor="text2" w:themeShade="80"/>
          <w:sz w:val="36"/>
          <w:szCs w:val="36"/>
          <w:lang w:eastAsia="ar-SA"/>
        </w:rPr>
      </w:pPr>
      <w:r>
        <w:rPr>
          <w:rFonts w:ascii="Times New Roman" w:hAnsi="Times New Roman"/>
          <w:b/>
          <w:bCs/>
          <w:color w:val="FF0000"/>
          <w:sz w:val="44"/>
          <w:szCs w:val="44"/>
          <w:lang w:eastAsia="ar-SA"/>
        </w:rPr>
        <w:t xml:space="preserve">Тема: </w:t>
      </w:r>
      <w:r w:rsidRPr="0071442C">
        <w:rPr>
          <w:rFonts w:ascii="Times New Roman" w:hAnsi="Times New Roman"/>
          <w:b/>
          <w:bCs/>
          <w:color w:val="FF0000"/>
          <w:sz w:val="48"/>
          <w:szCs w:val="48"/>
          <w:lang w:eastAsia="ar-SA"/>
        </w:rPr>
        <w:t>«</w:t>
      </w:r>
      <w:r w:rsidR="00362A0D" w:rsidRPr="0071442C">
        <w:rPr>
          <w:rFonts w:ascii="Times New Roman" w:hAnsi="Times New Roman" w:cs="Times New Roman"/>
          <w:b/>
          <w:color w:val="FF0000"/>
          <w:sz w:val="48"/>
          <w:szCs w:val="48"/>
        </w:rPr>
        <w:t>И</w:t>
      </w:r>
      <w:r w:rsidR="00151C35" w:rsidRPr="0071442C">
        <w:rPr>
          <w:rFonts w:ascii="Times New Roman" w:hAnsi="Times New Roman" w:cs="Times New Roman"/>
          <w:b/>
          <w:color w:val="FF0000"/>
          <w:sz w:val="48"/>
          <w:szCs w:val="48"/>
        </w:rPr>
        <w:t xml:space="preserve">сторическая оценка деятельности и личности Петра </w:t>
      </w:r>
      <w:r w:rsidR="00151C35" w:rsidRPr="0071442C">
        <w:rPr>
          <w:rFonts w:ascii="Times New Roman" w:hAnsi="Times New Roman" w:cs="Times New Roman"/>
          <w:b/>
          <w:color w:val="FF0000"/>
          <w:sz w:val="48"/>
          <w:szCs w:val="48"/>
          <w:lang w:val="en-US"/>
        </w:rPr>
        <w:t>I</w:t>
      </w:r>
      <w:r w:rsidR="00151C35" w:rsidRPr="0071442C">
        <w:rPr>
          <w:rFonts w:ascii="Times New Roman" w:hAnsi="Times New Roman"/>
          <w:b/>
          <w:bCs/>
          <w:color w:val="FF0000"/>
          <w:sz w:val="48"/>
          <w:szCs w:val="48"/>
          <w:lang w:eastAsia="ar-SA"/>
        </w:rPr>
        <w:t xml:space="preserve"> </w:t>
      </w:r>
      <w:r w:rsidRPr="0071442C">
        <w:rPr>
          <w:rFonts w:ascii="Times New Roman" w:hAnsi="Times New Roman" w:cs="Times New Roman"/>
          <w:b/>
          <w:color w:val="FF0000"/>
          <w:sz w:val="48"/>
          <w:szCs w:val="48"/>
        </w:rPr>
        <w:t>»</w:t>
      </w:r>
    </w:p>
    <w:p w:rsidR="003B57F7" w:rsidRDefault="00151C35" w:rsidP="003B57F7">
      <w:pPr>
        <w:tabs>
          <w:tab w:val="left" w:pos="0"/>
          <w:tab w:val="left" w:pos="45"/>
          <w:tab w:val="left" w:pos="1395"/>
          <w:tab w:val="left" w:pos="2130"/>
        </w:tabs>
        <w:jc w:val="center"/>
        <w:rPr>
          <w:rFonts w:ascii="Times New Roman" w:hAnsi="Times New Roman"/>
          <w:b/>
          <w:bCs/>
          <w:color w:val="002060"/>
          <w:sz w:val="52"/>
          <w:szCs w:val="52"/>
          <w:lang w:eastAsia="ar-SA"/>
        </w:rPr>
      </w:pPr>
      <w:r>
        <w:rPr>
          <w:noProof/>
        </w:rPr>
        <w:drawing>
          <wp:inline distT="0" distB="0" distL="0" distR="0">
            <wp:extent cx="2286000" cy="3048000"/>
            <wp:effectExtent l="19050" t="0" r="0" b="0"/>
            <wp:docPr id="1" name="Рисунок 1" descr="Петр 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тр I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42C" w:rsidRDefault="0071442C" w:rsidP="003B57F7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</w:p>
    <w:p w:rsidR="003B57F7" w:rsidRDefault="003B57F7" w:rsidP="0071442C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Автор: преподаватель                                        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                              </w:t>
      </w:r>
      <w:proofErr w:type="spellStart"/>
      <w:r w:rsidR="00151C35">
        <w:rPr>
          <w:rFonts w:ascii="Times New Roman" w:hAnsi="Times New Roman"/>
          <w:b/>
          <w:bCs/>
          <w:sz w:val="32"/>
          <w:szCs w:val="32"/>
        </w:rPr>
        <w:t>Шамагулова</w:t>
      </w:r>
      <w:proofErr w:type="spellEnd"/>
      <w:r w:rsidR="00672E1C">
        <w:rPr>
          <w:rFonts w:ascii="Times New Roman" w:hAnsi="Times New Roman"/>
          <w:b/>
          <w:bCs/>
          <w:sz w:val="32"/>
          <w:szCs w:val="32"/>
        </w:rPr>
        <w:t xml:space="preserve"> Галина Николаевна</w:t>
      </w:r>
    </w:p>
    <w:p w:rsidR="003B57F7" w:rsidRDefault="008B4E89" w:rsidP="0071442C">
      <w:pPr>
        <w:tabs>
          <w:tab w:val="left" w:pos="0"/>
          <w:tab w:val="left" w:pos="45"/>
          <w:tab w:val="left" w:pos="709"/>
          <w:tab w:val="left" w:pos="2130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3B57F7" w:rsidRDefault="003B57F7" w:rsidP="008B4E89">
      <w:pPr>
        <w:spacing w:after="0"/>
        <w:ind w:left="-28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</w:p>
    <w:p w:rsidR="003B57F7" w:rsidRPr="008B4E89" w:rsidRDefault="003B57F7" w:rsidP="008B4E89">
      <w:pPr>
        <w:pStyle w:val="1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B57F7" w:rsidRDefault="003B57F7" w:rsidP="003B5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методическая разработка урока по дисциплине «История» составленная на основе требования государственных образовательных стандартов (или ФГОС СПО) для студентов специальностей естественнонаучного, технического, социально-экономического профилей.</w:t>
      </w:r>
    </w:p>
    <w:p w:rsidR="00493852" w:rsidRPr="00493852" w:rsidRDefault="003B57F7" w:rsidP="00493852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В данной методике методической </w:t>
      </w:r>
      <w:r>
        <w:rPr>
          <w:sz w:val="28"/>
          <w:szCs w:val="28"/>
        </w:rPr>
        <w:tab/>
        <w:t>разработке приводится план и содержание учебно</w:t>
      </w:r>
      <w:r w:rsidR="00151C35">
        <w:rPr>
          <w:sz w:val="28"/>
          <w:szCs w:val="28"/>
        </w:rPr>
        <w:t xml:space="preserve">го занятия. В процессе занятия </w:t>
      </w:r>
      <w:r>
        <w:rPr>
          <w:sz w:val="28"/>
          <w:szCs w:val="28"/>
        </w:rPr>
        <w:t xml:space="preserve"> </w:t>
      </w:r>
      <w:r w:rsidR="00151C35">
        <w:rPr>
          <w:sz w:val="28"/>
          <w:szCs w:val="28"/>
        </w:rPr>
        <w:t>используются метод</w:t>
      </w:r>
      <w:r>
        <w:rPr>
          <w:sz w:val="28"/>
          <w:szCs w:val="28"/>
        </w:rPr>
        <w:t xml:space="preserve"> работы</w:t>
      </w:r>
      <w:r w:rsidR="00493852">
        <w:rPr>
          <w:sz w:val="28"/>
          <w:szCs w:val="28"/>
        </w:rPr>
        <w:t xml:space="preserve"> шесть шляп, который </w:t>
      </w:r>
      <w:r w:rsidR="00493852">
        <w:rPr>
          <w:rStyle w:val="c1"/>
          <w:rFonts w:eastAsia="Calibri"/>
          <w:color w:val="000000"/>
          <w:sz w:val="28"/>
          <w:szCs w:val="28"/>
        </w:rPr>
        <w:t>позволяет</w:t>
      </w:r>
      <w:r w:rsidR="00493852" w:rsidRPr="00493852">
        <w:rPr>
          <w:rStyle w:val="c1"/>
          <w:rFonts w:eastAsia="Calibri"/>
          <w:color w:val="000000"/>
          <w:sz w:val="28"/>
          <w:szCs w:val="28"/>
        </w:rPr>
        <w:t xml:space="preserve"> сохранить активность учащихся, структурировать процессы мышления.</w:t>
      </w:r>
    </w:p>
    <w:p w:rsidR="003B57F7" w:rsidRDefault="003B57F7" w:rsidP="003B57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ориентировано на выявление конкретных знаний и умений, а также на активизацию мыслительного процесса и вовлечение каждого обучающегося в учебно-познавательный процесс. При </w:t>
      </w:r>
      <w:r w:rsidR="00493852">
        <w:rPr>
          <w:rFonts w:ascii="Times New Roman" w:hAnsi="Times New Roman" w:cs="Times New Roman"/>
          <w:sz w:val="28"/>
          <w:szCs w:val="28"/>
        </w:rPr>
        <w:t xml:space="preserve">рассмотрении </w:t>
      </w:r>
      <w:r>
        <w:rPr>
          <w:rFonts w:ascii="Times New Roman" w:hAnsi="Times New Roman" w:cs="Times New Roman"/>
          <w:sz w:val="28"/>
          <w:szCs w:val="28"/>
        </w:rPr>
        <w:t xml:space="preserve">материала преподаватель опирается на ранее полученные знания и опыт обучающихся, устанавливаются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связи, прослеживается тесная связь материала с жизнью.</w:t>
      </w: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Содержимое урока позволяет осуществлять ко</w:t>
      </w:r>
      <w:r w:rsidR="00493852">
        <w:rPr>
          <w:rFonts w:ascii="Times New Roman" w:hAnsi="Times New Roman" w:cs="Times New Roman"/>
          <w:sz w:val="28"/>
          <w:szCs w:val="28"/>
        </w:rPr>
        <w:t>нтроль и оценку качества знаний учащихся</w:t>
      </w:r>
      <w:r>
        <w:rPr>
          <w:rFonts w:ascii="Times New Roman" w:hAnsi="Times New Roman" w:cs="Times New Roman"/>
          <w:sz w:val="28"/>
          <w:szCs w:val="28"/>
        </w:rPr>
        <w:t>, использовать разнообразные виды работы обучающихся на закрепление знаний, умений и навыков.</w:t>
      </w: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используется, сочетаются традиционные и инновационные педагогические технологии.</w:t>
      </w:r>
    </w:p>
    <w:p w:rsidR="003B57F7" w:rsidRPr="000A4E25" w:rsidRDefault="003B57F7" w:rsidP="000A4E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содержание урока направлено на формирование таких общих компетенций, как:</w:t>
      </w:r>
    </w:p>
    <w:p w:rsidR="003B57F7" w:rsidRDefault="003B57F7" w:rsidP="003B57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2. Организовывать собственную деятельность, исходя из цели и способов ее достижения, определенных руководителем.</w:t>
      </w:r>
    </w:p>
    <w:p w:rsidR="003B57F7" w:rsidRDefault="003B57F7" w:rsidP="003B57F7">
      <w:pPr>
        <w:pStyle w:val="a5"/>
        <w:widowControl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ОК 3. Владеть культурой мышления, способности к обобщению, анализу, восприятию информации, постановке цели и выбору путей ее достижения.</w:t>
      </w:r>
    </w:p>
    <w:p w:rsidR="003B57F7" w:rsidRDefault="003B57F7" w:rsidP="003B57F7">
      <w:pPr>
        <w:tabs>
          <w:tab w:val="left" w:pos="0"/>
          <w:tab w:val="left" w:pos="426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4. Определять задачи деятельности, с учетом поставленной руководителем цели формулировать конкретные задачи и на их основе планировать свою деятельность.</w:t>
      </w:r>
    </w:p>
    <w:p w:rsidR="003B57F7" w:rsidRDefault="003B57F7" w:rsidP="003B57F7">
      <w:pPr>
        <w:tabs>
          <w:tab w:val="left" w:pos="0"/>
          <w:tab w:val="left" w:pos="426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5. Понимать движущие силы и закономерности исторического процесса, место человека в историческом процессе, политической организации общества.</w:t>
      </w:r>
    </w:p>
    <w:p w:rsidR="003B57F7" w:rsidRDefault="00F45D5F" w:rsidP="003B57F7">
      <w:pPr>
        <w:tabs>
          <w:tab w:val="left" w:pos="0"/>
          <w:tab w:val="left" w:pos="426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="003B57F7">
        <w:rPr>
          <w:rFonts w:ascii="Times New Roman" w:hAnsi="Times New Roman" w:cs="Times New Roman"/>
          <w:sz w:val="28"/>
          <w:szCs w:val="28"/>
        </w:rPr>
        <w:t>6. Использовать навыки публичной речи, ведения дискуссии и полемики.</w:t>
      </w:r>
    </w:p>
    <w:p w:rsidR="003B57F7" w:rsidRDefault="003B57F7" w:rsidP="003B5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7.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B57F7" w:rsidRDefault="003B57F7" w:rsidP="003B5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 8. Осуществлять поиск информации, необходимой для эффективного выполнения профессиональных задач.</w:t>
      </w:r>
    </w:p>
    <w:p w:rsidR="003B57F7" w:rsidRDefault="003B57F7" w:rsidP="003B5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9. Использовать информационно-коммуникационные технологии в формировании правовой грамотности.</w:t>
      </w:r>
    </w:p>
    <w:p w:rsidR="003B57F7" w:rsidRDefault="003B57F7" w:rsidP="003B5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10. Работать в команде, эффективно общаться с коллективом.</w:t>
      </w:r>
    </w:p>
    <w:p w:rsidR="003B57F7" w:rsidRDefault="003B57F7" w:rsidP="003B57F7">
      <w:pPr>
        <w:tabs>
          <w:tab w:val="left" w:pos="0"/>
          <w:tab w:val="left" w:pos="426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11. Толерантно воспринимать социальные и культурные различия, уважительно относиться к праву и государственно-правовым институтам.</w:t>
      </w:r>
    </w:p>
    <w:p w:rsidR="003B57F7" w:rsidRDefault="00F45D5F" w:rsidP="003B57F7">
      <w:pPr>
        <w:keepNext/>
        <w:keepLines/>
        <w:shd w:val="clear" w:color="auto" w:fill="FFFFFF"/>
        <w:tabs>
          <w:tab w:val="left" w:pos="0"/>
          <w:tab w:val="left" w:pos="426"/>
        </w:tabs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="003B57F7">
        <w:rPr>
          <w:rFonts w:ascii="Times New Roman" w:hAnsi="Times New Roman" w:cs="Times New Roman"/>
          <w:sz w:val="28"/>
          <w:szCs w:val="28"/>
        </w:rPr>
        <w:t>12. Видеть связи между настоящими и прошлыми событиями</w:t>
      </w:r>
      <w:r w:rsidR="003B57F7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3B57F7" w:rsidRDefault="003B57F7" w:rsidP="003B57F7">
      <w:pPr>
        <w:pStyle w:val="a6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 4. Развитие способностей к юридически грамотным действиям в последующей повседневной жизни и профессиональной деятельности.</w:t>
      </w: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Данная технология позволяет совершенствовать, планировать и эффективно организовывать учебный процесс, развивает речь, увеличивает роль самостоятельной работы обучающихся. Материал </w:t>
      </w:r>
      <w:r w:rsidR="00362A0D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>
        <w:rPr>
          <w:rFonts w:ascii="Times New Roman" w:hAnsi="Times New Roman" w:cs="Times New Roman"/>
          <w:sz w:val="28"/>
          <w:szCs w:val="28"/>
        </w:rPr>
        <w:t>на основе ранее изученного с частичным введением новых знаний.</w:t>
      </w: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проверки знаний, базовых </w:t>
      </w:r>
      <w:r w:rsidR="000A4E25">
        <w:rPr>
          <w:rFonts w:ascii="Times New Roman" w:hAnsi="Times New Roman" w:cs="Times New Roman"/>
          <w:sz w:val="28"/>
          <w:szCs w:val="28"/>
        </w:rPr>
        <w:t>понятий проводится устный опрос и индивидуальная работа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методическая разработка соответствует предъявленным требованиям федеральных государственных образовательных стандартов и может быть использована преподавателями колледжей, профессиональных лицеев при проведении уроков по дисциплине «История» для обучающихся технического, социально-экономического, естественнонаучного профилей.</w:t>
      </w:r>
    </w:p>
    <w:p w:rsidR="003B57F7" w:rsidRDefault="003B57F7" w:rsidP="003B5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57F7" w:rsidRDefault="003B57F7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7F7" w:rsidRDefault="003B57F7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7F7" w:rsidRDefault="003B57F7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39C" w:rsidRDefault="0031739C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852" w:rsidRDefault="00493852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852" w:rsidRDefault="00493852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852" w:rsidRDefault="00493852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852" w:rsidRDefault="00493852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852" w:rsidRDefault="00493852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852" w:rsidRDefault="00493852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852" w:rsidRDefault="00493852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7F7" w:rsidRDefault="003B57F7" w:rsidP="003B57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8"/>
        <w:gridCol w:w="532"/>
      </w:tblGrid>
      <w:tr w:rsidR="003B57F7" w:rsidTr="003B57F7">
        <w:tc>
          <w:tcPr>
            <w:tcW w:w="9038" w:type="dxa"/>
          </w:tcPr>
          <w:p w:rsidR="003B57F7" w:rsidRDefault="003B57F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2" w:type="dxa"/>
            <w:hideMark/>
          </w:tcPr>
          <w:p w:rsidR="003B57F7" w:rsidRDefault="003B57F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С.</w:t>
            </w:r>
          </w:p>
        </w:tc>
      </w:tr>
      <w:tr w:rsidR="003B57F7" w:rsidTr="003B57F7">
        <w:tc>
          <w:tcPr>
            <w:tcW w:w="9038" w:type="dxa"/>
            <w:hideMark/>
          </w:tcPr>
          <w:p w:rsidR="003B57F7" w:rsidRDefault="003B57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Пояснительная записка</w:t>
            </w:r>
          </w:p>
        </w:tc>
        <w:tc>
          <w:tcPr>
            <w:tcW w:w="532" w:type="dxa"/>
            <w:hideMark/>
          </w:tcPr>
          <w:p w:rsidR="003B57F7" w:rsidRDefault="003B57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3B57F7" w:rsidTr="003B57F7">
        <w:tc>
          <w:tcPr>
            <w:tcW w:w="9038" w:type="dxa"/>
            <w:hideMark/>
          </w:tcPr>
          <w:p w:rsidR="003B57F7" w:rsidRDefault="003B57F7" w:rsidP="00672E1C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сведения о занятии</w:t>
            </w:r>
          </w:p>
        </w:tc>
        <w:tc>
          <w:tcPr>
            <w:tcW w:w="532" w:type="dxa"/>
            <w:hideMark/>
          </w:tcPr>
          <w:p w:rsidR="003B57F7" w:rsidRDefault="003B57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3B57F7" w:rsidTr="003B57F7">
        <w:tc>
          <w:tcPr>
            <w:tcW w:w="9038" w:type="dxa"/>
            <w:hideMark/>
          </w:tcPr>
          <w:p w:rsidR="003B57F7" w:rsidRDefault="003B57F7" w:rsidP="00672E1C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Хронологическая карта занятия</w:t>
            </w:r>
          </w:p>
        </w:tc>
        <w:tc>
          <w:tcPr>
            <w:tcW w:w="532" w:type="dxa"/>
            <w:hideMark/>
          </w:tcPr>
          <w:p w:rsidR="003B57F7" w:rsidRDefault="003B57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3B57F7" w:rsidTr="003B57F7">
        <w:tc>
          <w:tcPr>
            <w:tcW w:w="9038" w:type="dxa"/>
            <w:hideMark/>
          </w:tcPr>
          <w:p w:rsidR="003B57F7" w:rsidRDefault="003B57F7" w:rsidP="00672E1C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занятия</w:t>
            </w:r>
          </w:p>
        </w:tc>
        <w:tc>
          <w:tcPr>
            <w:tcW w:w="532" w:type="dxa"/>
            <w:hideMark/>
          </w:tcPr>
          <w:p w:rsidR="003B57F7" w:rsidRDefault="003B57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3B57F7" w:rsidTr="003B57F7">
        <w:tc>
          <w:tcPr>
            <w:tcW w:w="9038" w:type="dxa"/>
            <w:hideMark/>
          </w:tcPr>
          <w:p w:rsidR="003B57F7" w:rsidRDefault="003B57F7" w:rsidP="00672E1C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Сценарий занятия</w:t>
            </w:r>
          </w:p>
        </w:tc>
        <w:tc>
          <w:tcPr>
            <w:tcW w:w="532" w:type="dxa"/>
            <w:hideMark/>
          </w:tcPr>
          <w:p w:rsidR="003B57F7" w:rsidRDefault="003B57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3B57F7" w:rsidTr="003B57F7">
        <w:tc>
          <w:tcPr>
            <w:tcW w:w="9038" w:type="dxa"/>
            <w:hideMark/>
          </w:tcPr>
          <w:p w:rsidR="003B57F7" w:rsidRDefault="003B57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Список используемой литературы</w:t>
            </w:r>
          </w:p>
        </w:tc>
        <w:tc>
          <w:tcPr>
            <w:tcW w:w="532" w:type="dxa"/>
            <w:hideMark/>
          </w:tcPr>
          <w:p w:rsidR="003B57F7" w:rsidRDefault="003B57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B57F7" w:rsidRDefault="003B57F7" w:rsidP="003B57F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  <w:sectPr w:rsidR="003B57F7">
          <w:footerReference w:type="default" r:id="rId9"/>
          <w:pgSz w:w="11906" w:h="16838"/>
          <w:pgMar w:top="1134" w:right="850" w:bottom="1134" w:left="1701" w:header="709" w:footer="709" w:gutter="0"/>
          <w:pgNumType w:start="2"/>
          <w:cols w:space="720"/>
        </w:sectPr>
      </w:pP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1 Основные сведения о занятии</w:t>
      </w: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Дисциплина: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История</w:t>
      </w: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занятия: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362A0D">
        <w:rPr>
          <w:rFonts w:ascii="Times New Roman" w:hAnsi="Times New Roman" w:cs="Times New Roman"/>
          <w:sz w:val="28"/>
          <w:szCs w:val="28"/>
        </w:rPr>
        <w:t xml:space="preserve">«Историческая оценка деятельности и личности Петра </w:t>
      </w:r>
      <w:r w:rsidR="00362A0D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7F7" w:rsidRDefault="003B57F7" w:rsidP="003B57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занятия: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учебное занятие </w:t>
      </w:r>
      <w:r w:rsidR="00362A0D">
        <w:rPr>
          <w:rFonts w:ascii="Times New Roman" w:hAnsi="Times New Roman" w:cs="Times New Roman"/>
          <w:sz w:val="28"/>
          <w:szCs w:val="28"/>
        </w:rPr>
        <w:t xml:space="preserve">по закреплению и систематизации изученного </w:t>
      </w:r>
      <w:r>
        <w:rPr>
          <w:rFonts w:ascii="Times New Roman" w:hAnsi="Times New Roman" w:cs="Times New Roman"/>
          <w:sz w:val="28"/>
          <w:szCs w:val="28"/>
        </w:rPr>
        <w:t>материала.</w:t>
      </w:r>
    </w:p>
    <w:p w:rsidR="003B57F7" w:rsidRDefault="003B57F7" w:rsidP="003B57F7">
      <w:pPr>
        <w:spacing w:after="0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организации занятия: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презентация, объяснение преподавателя, </w:t>
      </w:r>
      <w:r w:rsidR="00362A0D">
        <w:rPr>
          <w:rFonts w:ascii="Times New Roman" w:hAnsi="Times New Roman" w:cs="Times New Roman"/>
          <w:sz w:val="28"/>
          <w:szCs w:val="28"/>
        </w:rPr>
        <w:t>работа над</w:t>
      </w:r>
      <w:r w:rsidR="00672E1C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362A0D">
        <w:rPr>
          <w:rFonts w:ascii="Times New Roman" w:hAnsi="Times New Roman" w:cs="Times New Roman"/>
          <w:sz w:val="28"/>
          <w:szCs w:val="28"/>
        </w:rPr>
        <w:t>и,</w:t>
      </w:r>
      <w:r w:rsidR="00672E1C">
        <w:rPr>
          <w:rFonts w:ascii="Times New Roman" w:hAnsi="Times New Roman" w:cs="Times New Roman"/>
          <w:sz w:val="28"/>
          <w:szCs w:val="28"/>
        </w:rPr>
        <w:t xml:space="preserve"> </w:t>
      </w:r>
      <w:r w:rsidR="0031739C">
        <w:rPr>
          <w:rFonts w:ascii="Times New Roman" w:hAnsi="Times New Roman" w:cs="Times New Roman"/>
          <w:sz w:val="28"/>
          <w:szCs w:val="28"/>
        </w:rPr>
        <w:t xml:space="preserve">работа с историческими документами, </w:t>
      </w:r>
      <w:r w:rsidR="00672E1C">
        <w:rPr>
          <w:rFonts w:ascii="Times New Roman" w:hAnsi="Times New Roman" w:cs="Times New Roman"/>
          <w:sz w:val="28"/>
          <w:szCs w:val="28"/>
        </w:rPr>
        <w:t>сравнительный анализ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57F7" w:rsidRDefault="003B57F7" w:rsidP="003B57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7F7" w:rsidRDefault="003B57F7" w:rsidP="003B57F7">
      <w:pPr>
        <w:pStyle w:val="a8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 занятия</w:t>
      </w:r>
    </w:p>
    <w:p w:rsidR="003B57F7" w:rsidRDefault="003B57F7" w:rsidP="003B57F7">
      <w:pPr>
        <w:ind w:left="284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Образовательная:</w:t>
      </w:r>
    </w:p>
    <w:p w:rsidR="0031739C" w:rsidRPr="00DE202A" w:rsidRDefault="00DE202A" w:rsidP="00DE202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E202A">
        <w:rPr>
          <w:rFonts w:ascii="Times New Roman" w:hAnsi="Times New Roman" w:cs="Times New Roman"/>
          <w:sz w:val="28"/>
          <w:szCs w:val="28"/>
        </w:rPr>
        <w:t xml:space="preserve">формировать у  обучающихся понимание прогрессивной, хотя и противоречивой сущности преобразовательной деятельности Петра </w:t>
      </w:r>
      <w:r w:rsidRPr="00DE20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93CB6" w:rsidRPr="00DE20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определить особенности   курса  Петра I</w:t>
      </w:r>
      <w:r w:rsidR="00362A0D" w:rsidRPr="00DE202A">
        <w:rPr>
          <w:rFonts w:ascii="Times New Roman" w:hAnsi="Times New Roman" w:cs="Times New Roman"/>
          <w:sz w:val="28"/>
          <w:szCs w:val="28"/>
        </w:rPr>
        <w:t>;</w:t>
      </w:r>
    </w:p>
    <w:p w:rsidR="0031739C" w:rsidRPr="0031739C" w:rsidRDefault="00DE202A" w:rsidP="00DE202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2156D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характеризовать  Петра 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215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государственного деятеля</w:t>
      </w:r>
      <w:r w:rsidR="0031739C" w:rsidRPr="00362A0D">
        <w:rPr>
          <w:rFonts w:ascii="Times New Roman" w:hAnsi="Times New Roman" w:cs="Times New Roman"/>
          <w:sz w:val="28"/>
          <w:szCs w:val="28"/>
        </w:rPr>
        <w:t>.</w:t>
      </w:r>
    </w:p>
    <w:p w:rsidR="0031739C" w:rsidRPr="00593CB6" w:rsidRDefault="0031739C" w:rsidP="00DE202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39C">
        <w:rPr>
          <w:rFonts w:ascii="Times New Roman" w:hAnsi="Times New Roman" w:cs="Times New Roman"/>
          <w:sz w:val="28"/>
          <w:szCs w:val="28"/>
        </w:rPr>
        <w:t>Опреде</w:t>
      </w:r>
      <w:r>
        <w:rPr>
          <w:rFonts w:ascii="Times New Roman" w:hAnsi="Times New Roman" w:cs="Times New Roman"/>
          <w:sz w:val="28"/>
          <w:szCs w:val="28"/>
        </w:rPr>
        <w:t xml:space="preserve">лить </w:t>
      </w:r>
      <w:r w:rsidR="00593CB6">
        <w:rPr>
          <w:rFonts w:ascii="Times New Roman" w:hAnsi="Times New Roman" w:cs="Times New Roman"/>
          <w:sz w:val="28"/>
          <w:szCs w:val="28"/>
        </w:rPr>
        <w:t>значение и последствия преобразовательской деятельности Петра</w:t>
      </w:r>
      <w:r w:rsidR="00593CB6" w:rsidRPr="00593CB6">
        <w:rPr>
          <w:rFonts w:ascii="Times New Roman" w:hAnsi="Times New Roman" w:cs="Times New Roman"/>
          <w:sz w:val="28"/>
          <w:szCs w:val="28"/>
        </w:rPr>
        <w:t xml:space="preserve"> </w:t>
      </w:r>
      <w:r w:rsidR="00593CB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1739C">
        <w:rPr>
          <w:rFonts w:ascii="Times New Roman" w:hAnsi="Times New Roman" w:cs="Times New Roman"/>
          <w:sz w:val="28"/>
          <w:szCs w:val="28"/>
        </w:rPr>
        <w:t>.</w:t>
      </w:r>
    </w:p>
    <w:p w:rsidR="003B57F7" w:rsidRDefault="003B57F7" w:rsidP="003B57F7">
      <w:pPr>
        <w:ind w:left="284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Развивающая:</w:t>
      </w:r>
    </w:p>
    <w:p w:rsidR="003B57F7" w:rsidRPr="0031739C" w:rsidRDefault="0031739C" w:rsidP="0031739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39C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593CB6">
        <w:rPr>
          <w:rFonts w:ascii="Times New Roman" w:hAnsi="Times New Roman" w:cs="Times New Roman"/>
          <w:sz w:val="28"/>
          <w:szCs w:val="28"/>
        </w:rPr>
        <w:t>навыки работы с учебным текстом</w:t>
      </w:r>
      <w:r w:rsidRPr="0031739C">
        <w:rPr>
          <w:rFonts w:ascii="Times New Roman" w:hAnsi="Times New Roman" w:cs="Times New Roman"/>
          <w:sz w:val="28"/>
          <w:szCs w:val="28"/>
        </w:rPr>
        <w:t xml:space="preserve">, историческими </w:t>
      </w:r>
      <w:r w:rsidR="00593CB6">
        <w:rPr>
          <w:rFonts w:ascii="Times New Roman" w:hAnsi="Times New Roman" w:cs="Times New Roman"/>
          <w:sz w:val="28"/>
          <w:szCs w:val="28"/>
        </w:rPr>
        <w:t>документами</w:t>
      </w:r>
      <w:r w:rsidRPr="0031739C">
        <w:rPr>
          <w:rFonts w:ascii="Times New Roman" w:hAnsi="Times New Roman" w:cs="Times New Roman"/>
          <w:sz w:val="28"/>
          <w:szCs w:val="28"/>
        </w:rPr>
        <w:t>;</w:t>
      </w:r>
    </w:p>
    <w:p w:rsidR="003B57F7" w:rsidRDefault="003B57F7" w:rsidP="003B57F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умение устанавливать причинно-следственные связи между историческими событиями, развитие монологической речи, ведение диалога.</w:t>
      </w:r>
    </w:p>
    <w:p w:rsidR="003B57F7" w:rsidRDefault="003B57F7" w:rsidP="003B57F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формированию у обучающихся личностного восприятия исторических фактов</w:t>
      </w:r>
    </w:p>
    <w:p w:rsidR="00593CB6" w:rsidRPr="00593CB6" w:rsidRDefault="003B57F7" w:rsidP="00593C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Развить умение делать выводы и анализировать пройденный материал.</w:t>
      </w:r>
    </w:p>
    <w:p w:rsidR="003B57F7" w:rsidRDefault="003B57F7" w:rsidP="003B57F7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3B57F7" w:rsidRDefault="003B57F7" w:rsidP="003B57F7">
      <w:pPr>
        <w:ind w:left="426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Воспитательная:</w:t>
      </w:r>
    </w:p>
    <w:p w:rsidR="003B57F7" w:rsidRPr="0031739C" w:rsidRDefault="00593CB6" w:rsidP="0031739C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39C">
        <w:rPr>
          <w:rFonts w:ascii="Times New Roman" w:hAnsi="Times New Roman" w:cs="Times New Roman"/>
          <w:sz w:val="28"/>
          <w:szCs w:val="28"/>
        </w:rPr>
        <w:t>Воспитание чувства патриотизма и любви к родине на п</w:t>
      </w:r>
      <w:r w:rsidR="00DE202A">
        <w:rPr>
          <w:rFonts w:ascii="Times New Roman" w:hAnsi="Times New Roman" w:cs="Times New Roman"/>
          <w:sz w:val="28"/>
          <w:szCs w:val="28"/>
        </w:rPr>
        <w:t>римере исторической личности и его вклада в развитие государства</w:t>
      </w:r>
      <w:r w:rsidR="0031739C" w:rsidRPr="0031739C">
        <w:rPr>
          <w:rFonts w:ascii="Times New Roman" w:hAnsi="Times New Roman" w:cs="Times New Roman"/>
          <w:sz w:val="28"/>
          <w:szCs w:val="28"/>
        </w:rPr>
        <w:t>;</w:t>
      </w:r>
    </w:p>
    <w:p w:rsidR="00672E1C" w:rsidRDefault="0031739C" w:rsidP="0031739C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39C">
        <w:rPr>
          <w:rFonts w:ascii="Times New Roman" w:hAnsi="Times New Roman" w:cs="Times New Roman"/>
          <w:sz w:val="28"/>
          <w:szCs w:val="28"/>
        </w:rPr>
        <w:t>Подчеркнуть важность сильной государственной власти для нормальной жизнедеятельности народа и страны в целом.</w:t>
      </w:r>
    </w:p>
    <w:p w:rsidR="00DE202A" w:rsidRPr="0031739C" w:rsidRDefault="00DE202A" w:rsidP="0031739C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156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ценностных ориентаций и убеждений на основе сравнения   положительного и отрицательного результата  в условиях необходимости модернизации государства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57F7" w:rsidRPr="0031739C" w:rsidRDefault="003B57F7" w:rsidP="0031739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B57F7" w:rsidRDefault="003B57F7" w:rsidP="003B57F7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66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6600FF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F45D5F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Проблемное поле занятия</w:t>
      </w:r>
    </w:p>
    <w:p w:rsidR="003B57F7" w:rsidRDefault="003B57F7" w:rsidP="003B57F7">
      <w:pPr>
        <w:pStyle w:val="a8"/>
        <w:tabs>
          <w:tab w:val="num" w:pos="567"/>
        </w:tabs>
        <w:spacing w:after="0" w:line="240" w:lineRule="auto"/>
        <w:ind w:left="4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6600FF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Формирование социальной и гражданской позиции обучающихся</w:t>
      </w:r>
    </w:p>
    <w:p w:rsidR="003B57F7" w:rsidRDefault="003B57F7" w:rsidP="003B57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57F7" w:rsidRDefault="00F45D5F" w:rsidP="00F45D5F">
      <w:pPr>
        <w:pStyle w:val="a8"/>
        <w:spacing w:after="0" w:line="240" w:lineRule="auto"/>
        <w:ind w:left="10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1.3. </w:t>
      </w:r>
      <w:r w:rsidR="003B57F7">
        <w:rPr>
          <w:rFonts w:ascii="Times New Roman" w:hAnsi="Times New Roman" w:cs="Times New Roman"/>
          <w:b/>
          <w:bCs/>
          <w:sz w:val="28"/>
          <w:szCs w:val="28"/>
        </w:rPr>
        <w:t>Требования к результатам усвоения учебного материала</w:t>
      </w:r>
    </w:p>
    <w:p w:rsidR="003B57F7" w:rsidRDefault="003B57F7" w:rsidP="003B57F7">
      <w:pPr>
        <w:pStyle w:val="a8"/>
        <w:spacing w:after="0" w:line="240" w:lineRule="auto"/>
        <w:ind w:left="10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 должен иметь представление: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политической</w:t>
      </w:r>
      <w:r w:rsidR="0058637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379">
        <w:rPr>
          <w:rFonts w:ascii="Times New Roman" w:hAnsi="Times New Roman" w:cs="Times New Roman"/>
          <w:sz w:val="28"/>
          <w:szCs w:val="28"/>
        </w:rPr>
        <w:t xml:space="preserve"> социальной и экономической о</w:t>
      </w:r>
      <w:r>
        <w:rPr>
          <w:rFonts w:ascii="Times New Roman" w:hAnsi="Times New Roman" w:cs="Times New Roman"/>
          <w:sz w:val="28"/>
          <w:szCs w:val="28"/>
        </w:rPr>
        <w:t>бстановк</w:t>
      </w:r>
      <w:r w:rsidR="00586379">
        <w:rPr>
          <w:rFonts w:ascii="Times New Roman" w:hAnsi="Times New Roman" w:cs="Times New Roman"/>
          <w:sz w:val="28"/>
          <w:szCs w:val="28"/>
        </w:rPr>
        <w:t xml:space="preserve">е, сложившейся в России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>V</w:t>
      </w:r>
      <w:r w:rsidR="00E251C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E202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251C9" w:rsidRPr="00E251C9">
        <w:rPr>
          <w:rFonts w:ascii="Times New Roman" w:hAnsi="Times New Roman" w:cs="Times New Roman"/>
          <w:sz w:val="28"/>
          <w:szCs w:val="28"/>
        </w:rPr>
        <w:t xml:space="preserve"> </w:t>
      </w:r>
      <w:r w:rsidR="00586379">
        <w:rPr>
          <w:rFonts w:ascii="Times New Roman" w:hAnsi="Times New Roman" w:cs="Times New Roman"/>
          <w:sz w:val="28"/>
          <w:szCs w:val="28"/>
        </w:rPr>
        <w:t>веке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86379" w:rsidRDefault="00DE202A" w:rsidP="00586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 преобразовательной деятельности Петра</w:t>
      </w:r>
      <w:r w:rsidRPr="008C12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86379">
        <w:rPr>
          <w:rFonts w:ascii="Times New Roman" w:hAnsi="Times New Roman" w:cs="Times New Roman"/>
          <w:sz w:val="28"/>
          <w:szCs w:val="28"/>
        </w:rPr>
        <w:t>;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Студент должен знать: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термины и понятия;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251C9">
        <w:rPr>
          <w:rFonts w:ascii="Times New Roman" w:hAnsi="Times New Roman" w:cs="Times New Roman"/>
          <w:sz w:val="28"/>
          <w:szCs w:val="28"/>
        </w:rPr>
        <w:t>р</w:t>
      </w:r>
      <w:r w:rsidR="00586379">
        <w:rPr>
          <w:rFonts w:ascii="Times New Roman" w:hAnsi="Times New Roman" w:cs="Times New Roman"/>
          <w:sz w:val="28"/>
          <w:szCs w:val="28"/>
        </w:rPr>
        <w:t>ичи</w:t>
      </w:r>
      <w:r w:rsidR="008C1238">
        <w:rPr>
          <w:rFonts w:ascii="Times New Roman" w:hAnsi="Times New Roman" w:cs="Times New Roman"/>
          <w:sz w:val="28"/>
          <w:szCs w:val="28"/>
        </w:rPr>
        <w:t>ны, основные мероприятия</w:t>
      </w:r>
      <w:r w:rsidR="00586379">
        <w:rPr>
          <w:rFonts w:ascii="Times New Roman" w:hAnsi="Times New Roman" w:cs="Times New Roman"/>
          <w:sz w:val="28"/>
          <w:szCs w:val="28"/>
        </w:rPr>
        <w:t xml:space="preserve"> ито</w:t>
      </w:r>
      <w:r w:rsidR="008C1238">
        <w:rPr>
          <w:rFonts w:ascii="Times New Roman" w:hAnsi="Times New Roman" w:cs="Times New Roman"/>
          <w:sz w:val="28"/>
          <w:szCs w:val="28"/>
        </w:rPr>
        <w:t>ги и значение проведенных реформ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Студент должен уметь: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с историческими источниками</w:t>
      </w:r>
      <w:r w:rsidR="008C123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выявлять причинно-следственные связи;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анализировать полученную информацию</w:t>
      </w:r>
      <w:r w:rsidR="008C1238">
        <w:rPr>
          <w:rFonts w:ascii="Times New Roman" w:hAnsi="Times New Roman" w:cs="Times New Roman"/>
          <w:sz w:val="28"/>
          <w:szCs w:val="28"/>
        </w:rPr>
        <w:t>;</w:t>
      </w:r>
    </w:p>
    <w:p w:rsidR="008C1238" w:rsidRDefault="008C1238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высказывать свои оценочные суждения;</w:t>
      </w:r>
    </w:p>
    <w:p w:rsidR="008C1238" w:rsidRDefault="008C1238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индивидуально и в группе.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7F7" w:rsidRDefault="00F45D5F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</w:t>
      </w:r>
      <w:r w:rsidR="003B57F7">
        <w:rPr>
          <w:rFonts w:ascii="Times New Roman" w:hAnsi="Times New Roman" w:cs="Times New Roman"/>
          <w:b/>
          <w:bCs/>
          <w:sz w:val="28"/>
          <w:szCs w:val="28"/>
        </w:rPr>
        <w:t xml:space="preserve"> Мотивация познавательной деятельности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стимулирование познавательной деятельности в изучении истории;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побуждение интереса к изучаемой теме;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творческой активности обучающихся, стремление к саморазвитию.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7F7" w:rsidRDefault="00F45D5F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1.5</w:t>
      </w:r>
      <w:r w:rsidR="003B57F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Междисциплинарные связи</w:t>
      </w:r>
    </w:p>
    <w:p w:rsidR="003B57F7" w:rsidRDefault="008C1238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Обществознание, литература, экономика.</w:t>
      </w:r>
    </w:p>
    <w:p w:rsidR="003B57F7" w:rsidRDefault="003B57F7" w:rsidP="003B57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7F7" w:rsidRDefault="00F45D5F" w:rsidP="003B57F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1.6</w:t>
      </w:r>
      <w:r w:rsidR="003B57F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B57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Дидактическое пространство занятия:</w:t>
      </w:r>
    </w:p>
    <w:p w:rsidR="003B57F7" w:rsidRDefault="003B57F7" w:rsidP="003B57F7">
      <w:pPr>
        <w:shd w:val="clear" w:color="auto" w:fill="FFFFFF"/>
        <w:autoSpaceDE w:val="0"/>
        <w:autoSpaceDN w:val="0"/>
        <w:adjustRightInd w:val="0"/>
        <w:spacing w:after="0" w:line="240" w:lineRule="auto"/>
        <w:ind w:left="77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Наглядные пособия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слайды, </w:t>
      </w:r>
      <w:r>
        <w:rPr>
          <w:rFonts w:ascii="Times New Roman" w:hAnsi="Times New Roman"/>
          <w:color w:val="000000"/>
          <w:sz w:val="28"/>
          <w:szCs w:val="24"/>
        </w:rPr>
        <w:t>раздаточный материал</w:t>
      </w:r>
    </w:p>
    <w:p w:rsidR="003B57F7" w:rsidRDefault="003B57F7" w:rsidP="003B57F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Технические средства обучения: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интерактивная доска, персональный   компьютер</w:t>
      </w:r>
    </w:p>
    <w:p w:rsidR="003B57F7" w:rsidRDefault="003B57F7" w:rsidP="003B57F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Программное обеспечение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</w:p>
    <w:p w:rsidR="003B57F7" w:rsidRDefault="003B57F7" w:rsidP="003B57F7">
      <w:pPr>
        <w:spacing w:line="240" w:lineRule="auto"/>
        <w:ind w:left="6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ПРЕДНАЗНАЧЕНИЕ ИСПОЛЬЗУЕМЫХ ТЕХНОЛОГИЙ (КАКИЕ И ДЛЯ ЧЕГО)</w:t>
      </w:r>
    </w:p>
    <w:p w:rsidR="003B57F7" w:rsidRDefault="008C1238" w:rsidP="003B57F7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Метод шесть шляп мышления</w:t>
      </w:r>
      <w:r w:rsidR="003B57F7">
        <w:rPr>
          <w:rFonts w:ascii="Times New Roman" w:eastAsia="Calibri" w:hAnsi="Times New Roman" w:cs="Times New Roman"/>
          <w:sz w:val="28"/>
          <w:szCs w:val="24"/>
        </w:rPr>
        <w:t xml:space="preserve">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позволяет учащимся</w:t>
      </w:r>
      <w:r w:rsidRPr="008C123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сфокусировать внимание на конкретном вопросе и рассмотреть проблему с определенного ракурса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</w:t>
      </w:r>
      <w:r w:rsidRPr="008C123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разделение упорядочивает и сосредотачивает мышление, оптимизируя процесс решения той или иной задачи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3B57F7" w:rsidRDefault="003B57F7" w:rsidP="003B57F7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Информационно-коммуникативная технология, </w:t>
      </w:r>
      <w:r>
        <w:rPr>
          <w:rFonts w:ascii="Times New Roman" w:eastAsia="Calibri" w:hAnsi="Times New Roman" w:cs="Times New Roman"/>
          <w:sz w:val="28"/>
          <w:szCs w:val="24"/>
        </w:rPr>
        <w:t>применение которой позволяет повысить качество обучения</w:t>
      </w:r>
    </w:p>
    <w:p w:rsidR="00F45D5F" w:rsidRPr="00F45D5F" w:rsidRDefault="00F45D5F" w:rsidP="00F45D5F">
      <w:pPr>
        <w:spacing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5D5F" w:rsidRPr="00F45D5F" w:rsidRDefault="00F45D5F" w:rsidP="00F45D5F">
      <w:pPr>
        <w:spacing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5D5F" w:rsidRPr="00F45D5F" w:rsidRDefault="00F45D5F" w:rsidP="00F45D5F">
      <w:pPr>
        <w:spacing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5D5F" w:rsidRPr="00F45D5F" w:rsidRDefault="00F45D5F" w:rsidP="00F45D5F">
      <w:pPr>
        <w:spacing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5D5F" w:rsidRPr="00F45D5F" w:rsidRDefault="00F45D5F" w:rsidP="00F45D5F">
      <w:pPr>
        <w:spacing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5D5F" w:rsidRPr="00F45D5F" w:rsidRDefault="00F45D5F" w:rsidP="00F45D5F">
      <w:pPr>
        <w:spacing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5D5F" w:rsidRDefault="00F45D5F" w:rsidP="00F45D5F">
      <w:pPr>
        <w:spacing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57F7" w:rsidRPr="00F45D5F" w:rsidRDefault="00F45D5F" w:rsidP="00F45D5F">
      <w:pPr>
        <w:spacing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3B57F7" w:rsidRPr="00F45D5F">
        <w:rPr>
          <w:rFonts w:ascii="Times New Roman" w:eastAsia="Times New Roman" w:hAnsi="Times New Roman" w:cs="Times New Roman"/>
          <w:b/>
          <w:sz w:val="28"/>
          <w:szCs w:val="28"/>
        </w:rPr>
        <w:t>Хронологическая карта занятия</w:t>
      </w:r>
    </w:p>
    <w:p w:rsidR="003B57F7" w:rsidRDefault="003B57F7" w:rsidP="003B57F7">
      <w:pPr>
        <w:pStyle w:val="a8"/>
        <w:spacing w:line="240" w:lineRule="auto"/>
        <w:ind w:left="113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3"/>
        <w:gridCol w:w="1498"/>
      </w:tblGrid>
      <w:tr w:rsidR="003B57F7" w:rsidTr="003B57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Этапы занятия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Продолжительность (мин)</w:t>
            </w:r>
          </w:p>
        </w:tc>
      </w:tr>
      <w:tr w:rsidR="003B57F7" w:rsidTr="003B57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  <w:t>Организационная часть:</w:t>
            </w:r>
          </w:p>
          <w:p w:rsidR="003B57F7" w:rsidRDefault="003B57F7">
            <w:pPr>
              <w:tabs>
                <w:tab w:val="left" w:pos="21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Приветствие, позитивный настрой психологической установки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3B57F7" w:rsidTr="003B57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  <w:t>Мотивация учебной деятельности:</w:t>
            </w:r>
          </w:p>
          <w:p w:rsidR="003B57F7" w:rsidRDefault="003B57F7" w:rsidP="00672E1C">
            <w:pPr>
              <w:numPr>
                <w:ilvl w:val="0"/>
                <w:numId w:val="9"/>
              </w:numPr>
              <w:tabs>
                <w:tab w:val="clear" w:pos="786"/>
                <w:tab w:val="left" w:pos="360"/>
                <w:tab w:val="num" w:pos="10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объявление темы, проблемного поля занятия</w:t>
            </w:r>
          </w:p>
          <w:p w:rsidR="003B57F7" w:rsidRDefault="003B57F7" w:rsidP="00672E1C">
            <w:pPr>
              <w:numPr>
                <w:ilvl w:val="0"/>
                <w:numId w:val="9"/>
              </w:numPr>
              <w:tabs>
                <w:tab w:val="clear" w:pos="786"/>
                <w:tab w:val="left" w:pos="360"/>
                <w:tab w:val="num" w:pos="10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формулировка целей и задач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3B57F7" w:rsidTr="003B57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F7" w:rsidRDefault="003B57F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F7" w:rsidRDefault="003B57F7">
            <w:pPr>
              <w:spacing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  <w:t>Изучение нового материала:</w:t>
            </w:r>
          </w:p>
          <w:p w:rsidR="003B57F7" w:rsidRDefault="003B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Подготовка обучающихся к восприятию нового материала.</w:t>
            </w:r>
          </w:p>
          <w:p w:rsidR="003B57F7" w:rsidRDefault="003B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Объяснение нового материала</w:t>
            </w:r>
          </w:p>
          <w:p w:rsidR="00E251C9" w:rsidRDefault="00E25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Сообщения учащихся</w:t>
            </w:r>
          </w:p>
          <w:p w:rsidR="00586379" w:rsidRDefault="00586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Заполнение таблицы</w:t>
            </w:r>
          </w:p>
          <w:p w:rsidR="003B57F7" w:rsidRDefault="003B57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Беседа с обучающимися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с опорой на раздаточный материал</w:t>
            </w:r>
          </w:p>
          <w:p w:rsidR="003B57F7" w:rsidRDefault="003B57F7" w:rsidP="005863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251C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3B57F7" w:rsidTr="003B57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  <w:t xml:space="preserve">Обобщение, систематизация и закрепление материала </w:t>
            </w:r>
          </w:p>
          <w:p w:rsidR="003B57F7" w:rsidRDefault="0058637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Работа над вопросами</w:t>
            </w:r>
          </w:p>
          <w:p w:rsidR="003B57F7" w:rsidRDefault="003B57F7" w:rsidP="00E251C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E251C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3B57F7" w:rsidTr="003B57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  <w:t>Заключительная часть:</w:t>
            </w:r>
          </w:p>
          <w:p w:rsidR="003B57F7" w:rsidRDefault="003B57F7" w:rsidP="00672E1C">
            <w:pPr>
              <w:numPr>
                <w:ilvl w:val="0"/>
                <w:numId w:val="9"/>
              </w:numPr>
              <w:tabs>
                <w:tab w:val="clear" w:pos="786"/>
                <w:tab w:val="left" w:pos="360"/>
                <w:tab w:val="num" w:pos="10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подведение итогов урока</w:t>
            </w:r>
          </w:p>
          <w:p w:rsidR="003B57F7" w:rsidRDefault="003B57F7" w:rsidP="00672E1C">
            <w:pPr>
              <w:numPr>
                <w:ilvl w:val="0"/>
                <w:numId w:val="9"/>
              </w:numPr>
              <w:tabs>
                <w:tab w:val="clear" w:pos="786"/>
                <w:tab w:val="left" w:pos="360"/>
                <w:tab w:val="num" w:pos="108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домашнее задание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3B57F7" w:rsidTr="003B57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</w:p>
        </w:tc>
      </w:tr>
    </w:tbl>
    <w:p w:rsidR="003B57F7" w:rsidRDefault="003B57F7" w:rsidP="003B57F7">
      <w:pPr>
        <w:spacing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B57F7" w:rsidRDefault="003B57F7" w:rsidP="003B57F7">
      <w:pPr>
        <w:spacing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B57F7" w:rsidRDefault="003B57F7" w:rsidP="003B57F7">
      <w:pPr>
        <w:spacing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B57F7" w:rsidRDefault="003B57F7" w:rsidP="003B57F7">
      <w:pPr>
        <w:spacing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B57F7" w:rsidRDefault="003B57F7" w:rsidP="003B57F7">
      <w:pPr>
        <w:spacing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B57F7" w:rsidRDefault="003B57F7" w:rsidP="003B57F7">
      <w:pPr>
        <w:spacing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586379" w:rsidRPr="00586379" w:rsidRDefault="00586379" w:rsidP="00586379">
      <w:pPr>
        <w:shd w:val="clear" w:color="auto" w:fill="FFFFFF"/>
        <w:autoSpaceDE w:val="0"/>
        <w:autoSpaceDN w:val="0"/>
        <w:adjustRightInd w:val="0"/>
        <w:spacing w:after="0"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86379" w:rsidRPr="00586379" w:rsidRDefault="00586379" w:rsidP="00586379">
      <w:pPr>
        <w:shd w:val="clear" w:color="auto" w:fill="FFFFFF"/>
        <w:autoSpaceDE w:val="0"/>
        <w:autoSpaceDN w:val="0"/>
        <w:adjustRightInd w:val="0"/>
        <w:spacing w:after="0"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86379" w:rsidRPr="00586379" w:rsidRDefault="00586379" w:rsidP="00586379">
      <w:pPr>
        <w:shd w:val="clear" w:color="auto" w:fill="FFFFFF"/>
        <w:autoSpaceDE w:val="0"/>
        <w:autoSpaceDN w:val="0"/>
        <w:adjustRightInd w:val="0"/>
        <w:spacing w:after="0"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86379" w:rsidRPr="00586379" w:rsidRDefault="00586379" w:rsidP="00586379">
      <w:pPr>
        <w:shd w:val="clear" w:color="auto" w:fill="FFFFFF"/>
        <w:autoSpaceDE w:val="0"/>
        <w:autoSpaceDN w:val="0"/>
        <w:adjustRightInd w:val="0"/>
        <w:spacing w:after="0" w:line="240" w:lineRule="auto"/>
        <w:ind w:left="77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B57F7" w:rsidRDefault="003B57F7" w:rsidP="003B57F7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Структура занятия</w:t>
      </w:r>
    </w:p>
    <w:p w:rsidR="003B57F7" w:rsidRDefault="003B57F7" w:rsidP="003B57F7">
      <w:pPr>
        <w:pStyle w:val="a8"/>
        <w:shd w:val="clear" w:color="auto" w:fill="FFFFFF"/>
        <w:autoSpaceDE w:val="0"/>
        <w:autoSpaceDN w:val="0"/>
        <w:adjustRightInd w:val="0"/>
        <w:spacing w:after="0" w:line="240" w:lineRule="auto"/>
        <w:ind w:left="113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8"/>
        <w:gridCol w:w="4248"/>
        <w:gridCol w:w="2216"/>
        <w:gridCol w:w="2572"/>
      </w:tblGrid>
      <w:tr w:rsidR="003B57F7" w:rsidTr="003B57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Этап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Содержание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Деятельность преподавателя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Деятельность студента</w:t>
            </w:r>
          </w:p>
        </w:tc>
      </w:tr>
      <w:tr w:rsidR="003B57F7" w:rsidTr="003B57F7">
        <w:trPr>
          <w:trHeight w:val="6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7F7" w:rsidRDefault="003B57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Организационная часть. Приветствие. Проверка посещаемости.</w:t>
            </w:r>
          </w:p>
          <w:p w:rsidR="003B57F7" w:rsidRDefault="003B57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3B57F7" w:rsidRDefault="003B57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Проверка домашнего задания</w:t>
            </w:r>
          </w:p>
          <w:p w:rsidR="003B57F7" w:rsidRDefault="003B57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 xml:space="preserve">Создание мотивации </w:t>
            </w: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3B57F7" w:rsidRDefault="00E251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 xml:space="preserve">Работа </w:t>
            </w:r>
            <w:r w:rsidR="00746F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с датами и понятиями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Взаимное приветствие, ориентация в ходе занятия</w:t>
            </w: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Устные ответы обучающихся</w:t>
            </w:r>
          </w:p>
        </w:tc>
      </w:tr>
      <w:tr w:rsidR="003B57F7" w:rsidTr="003B57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7F7" w:rsidRDefault="00746F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Повторение изученного </w:t>
            </w:r>
            <w:r w:rsidR="003B5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мате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риала с опорой </w:t>
            </w:r>
            <w:r w:rsidR="003B5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на исторические источники</w:t>
            </w:r>
          </w:p>
          <w:p w:rsidR="00746F48" w:rsidRDefault="00746F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46F48" w:rsidRDefault="00746F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46F48" w:rsidRDefault="00746F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46F48" w:rsidRDefault="00746F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3B57F7" w:rsidRDefault="003B57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Под</w:t>
            </w:r>
            <w:r w:rsidR="00746F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готовка обучающихся к воспроизведению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46F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материала в группах </w:t>
            </w:r>
          </w:p>
          <w:p w:rsidR="00746F48" w:rsidRDefault="00746F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46F48" w:rsidRDefault="00746F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3B57F7" w:rsidRDefault="00746F4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Объяснение материала</w:t>
            </w:r>
          </w:p>
          <w:p w:rsidR="003B57F7" w:rsidRDefault="003B57F7" w:rsidP="00746F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Объяснение темы</w:t>
            </w: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Формулировка вопросов</w:t>
            </w:r>
            <w:r w:rsidR="00746F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Беседа с обучающимися</w:t>
            </w:r>
          </w:p>
          <w:p w:rsidR="00581A99" w:rsidRDefault="00581A99" w:rsidP="00581A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Инструктаж по заполнению</w:t>
            </w: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E251C9" w:rsidRDefault="00E251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E251C9" w:rsidRDefault="00E251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E251C9" w:rsidRDefault="00E251C9" w:rsidP="00581A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Устные ответы обучающихся</w:t>
            </w: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Записи в тетрадях</w:t>
            </w: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E251C9" w:rsidRDefault="00E251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E251C9" w:rsidRDefault="00E251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46F48" w:rsidRDefault="00746F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746F48" w:rsidRDefault="00746F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E251C9" w:rsidRDefault="00AF4E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Самостоятельная работа с учебным материалом</w:t>
            </w:r>
            <w:r w:rsidR="00581A9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 xml:space="preserve">, </w:t>
            </w:r>
          </w:p>
          <w:p w:rsidR="00581A99" w:rsidRDefault="00581A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Изучение исторических документов, работа над вопросами</w:t>
            </w:r>
          </w:p>
          <w:p w:rsidR="0034290A" w:rsidRDefault="003429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Работа в группах, работа над вопросами, аргументация собственных суждений.</w:t>
            </w:r>
          </w:p>
        </w:tc>
      </w:tr>
      <w:tr w:rsidR="003B57F7" w:rsidTr="003B57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7F7" w:rsidRDefault="003B57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>Закрепление изученной темы</w:t>
            </w:r>
          </w:p>
          <w:p w:rsidR="003B57F7" w:rsidRDefault="003B57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3B57F7" w:rsidRDefault="003B57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 xml:space="preserve">Подведение итогов занятия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1A99" w:rsidRDefault="00581A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  <w:t xml:space="preserve">Подведение итогов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7F7" w:rsidRDefault="00AF4E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Устные </w:t>
            </w:r>
            <w:r w:rsidR="003B5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ответы обучающихся</w:t>
            </w:r>
          </w:p>
          <w:p w:rsidR="003B57F7" w:rsidRDefault="003B57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en-US"/>
              </w:rPr>
            </w:pPr>
          </w:p>
        </w:tc>
      </w:tr>
    </w:tbl>
    <w:p w:rsidR="003B57F7" w:rsidRDefault="003B57F7" w:rsidP="003B57F7">
      <w:pPr>
        <w:pStyle w:val="a4"/>
        <w:shd w:val="clear" w:color="auto" w:fill="FFFFFF"/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Домашнее задание:</w:t>
      </w:r>
    </w:p>
    <w:p w:rsidR="003B57F7" w:rsidRDefault="0090063B" w:rsidP="003B57F7">
      <w:pPr>
        <w:pStyle w:val="a4"/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B57F7">
        <w:rPr>
          <w:sz w:val="28"/>
          <w:szCs w:val="28"/>
        </w:rPr>
        <w:t>. Артемов В.В. История Отечества: с древнейших времен до наших дней (10-е изд.,</w:t>
      </w:r>
      <w:r w:rsidR="00D54F16">
        <w:rPr>
          <w:sz w:val="28"/>
          <w:szCs w:val="28"/>
        </w:rPr>
        <w:t xml:space="preserve"> стер.) М.</w:t>
      </w:r>
      <w:r>
        <w:rPr>
          <w:sz w:val="28"/>
          <w:szCs w:val="28"/>
        </w:rPr>
        <w:t>-2012г., учебник  п.16., стр.127 -133</w:t>
      </w:r>
    </w:p>
    <w:p w:rsidR="0090063B" w:rsidRPr="0090063B" w:rsidRDefault="0090063B" w:rsidP="0090063B">
      <w:pPr>
        <w:pStyle w:val="a4"/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9006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Написать </w:t>
      </w:r>
      <w:proofErr w:type="spellStart"/>
      <w:r>
        <w:rPr>
          <w:sz w:val="28"/>
          <w:szCs w:val="28"/>
        </w:rPr>
        <w:t>синквейн</w:t>
      </w:r>
      <w:proofErr w:type="spellEnd"/>
      <w:r>
        <w:rPr>
          <w:sz w:val="28"/>
          <w:szCs w:val="28"/>
        </w:rPr>
        <w:t xml:space="preserve">:  (по выбору): Петр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или преобразования проведенные этим императором, </w:t>
      </w:r>
      <w:proofErr w:type="spellStart"/>
      <w:r>
        <w:rPr>
          <w:sz w:val="28"/>
          <w:szCs w:val="28"/>
        </w:rPr>
        <w:t>н-р</w:t>
      </w:r>
      <w:proofErr w:type="spellEnd"/>
      <w:r>
        <w:rPr>
          <w:sz w:val="28"/>
          <w:szCs w:val="28"/>
        </w:rPr>
        <w:t xml:space="preserve">: Новый год, этикет и т.д. </w:t>
      </w:r>
    </w:p>
    <w:p w:rsidR="0090063B" w:rsidRDefault="0090063B" w:rsidP="003B57F7">
      <w:pPr>
        <w:pStyle w:val="a4"/>
        <w:shd w:val="clear" w:color="auto" w:fill="FFFFFF"/>
        <w:ind w:left="720"/>
        <w:jc w:val="both"/>
        <w:rPr>
          <w:sz w:val="28"/>
          <w:szCs w:val="28"/>
        </w:rPr>
      </w:pPr>
    </w:p>
    <w:p w:rsidR="003B57F7" w:rsidRDefault="003B57F7" w:rsidP="003B57F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FF"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Сценарий занятия</w:t>
      </w:r>
    </w:p>
    <w:p w:rsidR="003B57F7" w:rsidRDefault="003B57F7" w:rsidP="003B57F7">
      <w:pPr>
        <w:spacing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 урока:</w:t>
      </w:r>
    </w:p>
    <w:p w:rsidR="00AF4E00" w:rsidRPr="0090063B" w:rsidRDefault="00AF4E00" w:rsidP="00AF4E00">
      <w:pPr>
        <w:rPr>
          <w:rFonts w:ascii="Times New Roman" w:hAnsi="Times New Roman" w:cs="Times New Roman"/>
          <w:b/>
          <w:sz w:val="28"/>
          <w:szCs w:val="28"/>
        </w:rPr>
      </w:pPr>
      <w:r w:rsidRPr="00AF4E00">
        <w:rPr>
          <w:rFonts w:ascii="Times New Roman" w:hAnsi="Times New Roman" w:cs="Times New Roman"/>
          <w:b/>
          <w:sz w:val="28"/>
          <w:szCs w:val="28"/>
        </w:rPr>
        <w:t>1.</w:t>
      </w:r>
      <w:r w:rsidR="0090063B">
        <w:rPr>
          <w:rFonts w:ascii="Times New Roman" w:hAnsi="Times New Roman" w:cs="Times New Roman"/>
          <w:b/>
          <w:sz w:val="28"/>
          <w:szCs w:val="28"/>
        </w:rPr>
        <w:t xml:space="preserve"> Преобразования Петра </w:t>
      </w:r>
      <w:r w:rsidR="0090063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0063B" w:rsidRPr="0090063B">
        <w:rPr>
          <w:rFonts w:ascii="Times New Roman" w:hAnsi="Times New Roman" w:cs="Times New Roman"/>
          <w:b/>
          <w:sz w:val="28"/>
          <w:szCs w:val="28"/>
        </w:rPr>
        <w:t>.</w:t>
      </w:r>
    </w:p>
    <w:p w:rsidR="0090063B" w:rsidRPr="00581A99" w:rsidRDefault="00AF4E00" w:rsidP="00AF4E00">
      <w:pPr>
        <w:rPr>
          <w:rFonts w:ascii="Times New Roman" w:hAnsi="Times New Roman" w:cs="Times New Roman"/>
          <w:b/>
          <w:sz w:val="28"/>
          <w:szCs w:val="28"/>
        </w:rPr>
      </w:pPr>
      <w:r w:rsidRPr="00AF4E00">
        <w:rPr>
          <w:rFonts w:ascii="Times New Roman" w:hAnsi="Times New Roman" w:cs="Times New Roman"/>
          <w:b/>
          <w:sz w:val="28"/>
          <w:szCs w:val="28"/>
        </w:rPr>
        <w:t>2</w:t>
      </w:r>
      <w:r w:rsidR="0090063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063B" w:rsidRPr="00FC2D7F">
        <w:rPr>
          <w:rFonts w:ascii="Times New Roman" w:hAnsi="Times New Roman" w:cs="Times New Roman"/>
          <w:b/>
          <w:sz w:val="28"/>
          <w:szCs w:val="28"/>
        </w:rPr>
        <w:t>Положительная</w:t>
      </w:r>
      <w:r w:rsidR="0090063B">
        <w:rPr>
          <w:rFonts w:ascii="Times New Roman" w:hAnsi="Times New Roman" w:cs="Times New Roman"/>
          <w:b/>
          <w:sz w:val="28"/>
          <w:szCs w:val="28"/>
        </w:rPr>
        <w:t xml:space="preserve"> оценка Петра Алексеевича.</w:t>
      </w:r>
    </w:p>
    <w:p w:rsidR="00AF4E00" w:rsidRDefault="00AF24F6" w:rsidP="00AF4E0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0063B" w:rsidRPr="0090063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063B" w:rsidRPr="009006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Отрицательная оценка деятельности и личности Петра </w:t>
      </w:r>
      <w:r w:rsidR="0090063B" w:rsidRPr="009006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</w:t>
      </w:r>
    </w:p>
    <w:p w:rsidR="0090063B" w:rsidRDefault="00AF24F6" w:rsidP="00AF4E0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="009006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90063B" w:rsidRPr="009006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0063B" w:rsidRPr="009006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Личность Петра </w:t>
      </w:r>
      <w:r w:rsidR="0090063B" w:rsidRPr="009006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</w:t>
      </w:r>
      <w:r w:rsidR="0090063B" w:rsidRPr="009006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 произведениях искусства</w:t>
      </w:r>
    </w:p>
    <w:p w:rsidR="00F82B9C" w:rsidRPr="00F82B9C" w:rsidRDefault="00AF24F6" w:rsidP="00AF4E0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="009006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FC2D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Значение преобразований</w:t>
      </w:r>
    </w:p>
    <w:p w:rsidR="00FC2D7F" w:rsidRDefault="00FC2D7F" w:rsidP="00FC2D7F">
      <w:pPr>
        <w:rPr>
          <w:rFonts w:ascii="Times New Roman" w:hAnsi="Times New Roman" w:cs="Times New Roman"/>
          <w:b/>
          <w:sz w:val="28"/>
          <w:szCs w:val="28"/>
        </w:rPr>
      </w:pPr>
      <w:r w:rsidRPr="00FC2D7F">
        <w:rPr>
          <w:rFonts w:ascii="Times New Roman" w:hAnsi="Times New Roman" w:cs="Times New Roman"/>
          <w:b/>
          <w:sz w:val="28"/>
          <w:szCs w:val="28"/>
        </w:rPr>
        <w:t xml:space="preserve">1. Преобразования Петра </w:t>
      </w:r>
      <w:r w:rsidRPr="00FC2D7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4B581A" w:rsidRDefault="00AF24F6" w:rsidP="00FC2D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A6A6A6" w:themeColor="background1" w:themeShade="A6"/>
          <w:sz w:val="28"/>
          <w:szCs w:val="28"/>
        </w:rPr>
        <w:t xml:space="preserve">1. </w:t>
      </w:r>
      <w:r w:rsidRPr="00AF24F6">
        <w:rPr>
          <w:rFonts w:ascii="Times New Roman" w:hAnsi="Times New Roman" w:cs="Times New Roman"/>
          <w:b/>
          <w:color w:val="A6A6A6" w:themeColor="background1" w:themeShade="A6"/>
          <w:sz w:val="28"/>
          <w:szCs w:val="28"/>
        </w:rPr>
        <w:t>Б</w:t>
      </w:r>
      <w:r w:rsidR="00F961FF" w:rsidRPr="00AF24F6">
        <w:rPr>
          <w:rFonts w:ascii="Times New Roman" w:hAnsi="Times New Roman" w:cs="Times New Roman"/>
          <w:b/>
          <w:color w:val="A6A6A6" w:themeColor="background1" w:themeShade="A6"/>
          <w:sz w:val="28"/>
          <w:szCs w:val="28"/>
        </w:rPr>
        <w:t>елая шляпа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F961FF">
        <w:rPr>
          <w:rFonts w:ascii="Times New Roman" w:hAnsi="Times New Roman" w:cs="Times New Roman"/>
          <w:sz w:val="28"/>
          <w:szCs w:val="28"/>
        </w:rPr>
        <w:t xml:space="preserve"> </w:t>
      </w:r>
      <w:r w:rsidRPr="00AF24F6">
        <w:rPr>
          <w:rFonts w:ascii="Times New Roman" w:hAnsi="Times New Roman" w:cs="Times New Roman"/>
          <w:b/>
          <w:sz w:val="28"/>
          <w:szCs w:val="28"/>
        </w:rPr>
        <w:t>Ф</w:t>
      </w:r>
      <w:r w:rsidR="00F961FF" w:rsidRPr="00AF24F6">
        <w:rPr>
          <w:rFonts w:ascii="Times New Roman" w:hAnsi="Times New Roman" w:cs="Times New Roman"/>
          <w:b/>
          <w:sz w:val="28"/>
          <w:szCs w:val="28"/>
        </w:rPr>
        <w:t>акты</w:t>
      </w:r>
    </w:p>
    <w:p w:rsidR="00FC2D7F" w:rsidRPr="00FC2D7F" w:rsidRDefault="00FC2D7F" w:rsidP="00FC2D7F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C2D7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</w:t>
      </w:r>
      <w:r w:rsidRPr="00FC2D7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Как бы вы охарактеризовали Петра?</w:t>
      </w:r>
    </w:p>
    <w:p w:rsidR="00FC2D7F" w:rsidRPr="00FC2D7F" w:rsidRDefault="00FC2D7F" w:rsidP="00FC2D7F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C2D7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 В качестве кого представили  бы человеку, который о Петре мало знает?</w:t>
      </w:r>
    </w:p>
    <w:p w:rsidR="00FC2D7F" w:rsidRDefault="00FC2D7F" w:rsidP="00FC2D7F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C2D7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Обсудить в группах и высказать без аргументации</w:t>
      </w:r>
    </w:p>
    <w:p w:rsidR="00AF24F6" w:rsidRDefault="00AF24F6" w:rsidP="00AF24F6">
      <w:p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C000"/>
          <w:sz w:val="28"/>
          <w:szCs w:val="28"/>
          <w:shd w:val="clear" w:color="auto" w:fill="FFFFFF"/>
        </w:rPr>
        <w:t xml:space="preserve">2. </w:t>
      </w:r>
      <w:r w:rsidRPr="00F961FF">
        <w:rPr>
          <w:rFonts w:ascii="Times New Roman" w:hAnsi="Times New Roman" w:cs="Times New Roman"/>
          <w:b/>
          <w:color w:val="FFC000"/>
          <w:sz w:val="28"/>
          <w:szCs w:val="28"/>
          <w:shd w:val="clear" w:color="auto" w:fill="FFFFFF"/>
        </w:rPr>
        <w:t xml:space="preserve">Желтая шляпа. </w:t>
      </w:r>
      <w:r w:rsidRPr="00F961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Позитивный настрой.</w:t>
      </w:r>
      <w:r w:rsidRPr="00F96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Положительная оценка Петра </w:t>
      </w:r>
      <w:r w:rsidRPr="00F96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</w:p>
    <w:p w:rsidR="00AF24F6" w:rsidRPr="00F961FF" w:rsidRDefault="00AF24F6" w:rsidP="00AF24F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6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- За что и когда Сенат преподнес Петру титул «Великого»</w:t>
      </w:r>
    </w:p>
    <w:p w:rsidR="00AF24F6" w:rsidRPr="00F961FF" w:rsidRDefault="00AF24F6" w:rsidP="00AF24F6">
      <w:pPr>
        <w:spacing w:before="105" w:after="105" w:line="240" w:lineRule="auto"/>
        <w:ind w:left="45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6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чем заключалась положительная оценка, данная Чаадаевым, Соловьевым, Ключевским?</w:t>
      </w:r>
    </w:p>
    <w:p w:rsidR="00AF24F6" w:rsidRPr="00AF24F6" w:rsidRDefault="00AF24F6" w:rsidP="00FC2D7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 </w:t>
      </w:r>
      <w:r w:rsidRPr="00CA1C2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Черная шляпа. Критика</w:t>
      </w: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AF24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Отрицательная оценка деятельности и личности Петра </w:t>
      </w: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F24F6" w:rsidRPr="00CA1C25" w:rsidRDefault="00AF24F6" w:rsidP="00AF24F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1C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 что современники критиковали Петра </w:t>
      </w:r>
      <w:r w:rsidRPr="00CA1C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CA1C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 Кратко сообщите факты, аргументы</w:t>
      </w:r>
    </w:p>
    <w:p w:rsidR="00AF24F6" w:rsidRDefault="00AF24F6" w:rsidP="00AF24F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1C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-За что критиковали Петра историк Карамзин, славянофил Аксаков</w:t>
      </w:r>
    </w:p>
    <w:p w:rsidR="00AF24F6" w:rsidRDefault="00AF24F6" w:rsidP="00AF24F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24F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4</w:t>
      </w:r>
      <w:r w:rsidRPr="00AF24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Pr="00AF24F6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Зеленая шляпа.</w:t>
      </w:r>
      <w:r w:rsidRPr="00AF24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Творческий подход. </w:t>
      </w: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Личность Петра </w:t>
      </w: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произведениях искусства.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F24F6" w:rsidRPr="00AF24F6" w:rsidRDefault="00AF24F6" w:rsidP="00AF24F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 Личность Петра </w:t>
      </w: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всегда привлекала внимание деятелей искусства</w:t>
      </w:r>
    </w:p>
    <w:p w:rsidR="00AF24F6" w:rsidRDefault="00AF24F6" w:rsidP="00AF24F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24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-Если бы возникла идея создать новый памятник Петру, то что бы вы предложили написать на пьедестале (передать суть)</w:t>
      </w:r>
    </w:p>
    <w:p w:rsidR="0033321B" w:rsidRDefault="0033321B" w:rsidP="00AF24F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B9C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5.Красная шляпа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Чувства. Эмоции. </w:t>
      </w:r>
      <w:r w:rsidRPr="003332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Значение преобразований</w:t>
      </w:r>
    </w:p>
    <w:p w:rsidR="00F82B9C" w:rsidRPr="00F82B9C" w:rsidRDefault="00F82B9C" w:rsidP="00F82B9C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82B9C">
        <w:rPr>
          <w:rFonts w:ascii="Times New Roman" w:hAnsi="Times New Roman" w:cs="Times New Roman"/>
          <w:b/>
          <w:color w:val="14415C" w:themeColor="accent3" w:themeShade="BF"/>
          <w:sz w:val="28"/>
          <w:szCs w:val="28"/>
          <w:shd w:val="clear" w:color="auto" w:fill="FFFFFF"/>
        </w:rPr>
        <w:t>6.Синяя шляпа</w:t>
      </w:r>
      <w:r w:rsidRPr="00F82B9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Управление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процессом.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Подведение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итогов</w:t>
      </w:r>
      <w:r>
        <w:rPr>
          <w:rFonts w:ascii="Times New Roman" w:hAnsi="Times New Roman" w:cs="Times New Roman"/>
          <w:b/>
          <w:color w:val="14415C" w:themeColor="accent3" w:themeShade="BF"/>
          <w:sz w:val="28"/>
          <w:szCs w:val="28"/>
          <w:shd w:val="clear" w:color="auto" w:fill="FFFFFF"/>
        </w:rPr>
        <w:t>.</w:t>
      </w:r>
      <w:r w:rsidRPr="00F82B9C">
        <w:rPr>
          <w:rFonts w:ascii="Times New Roman" w:hAnsi="Times New Roman" w:cs="Times New Roman"/>
          <w:b/>
          <w:color w:val="14415C" w:themeColor="accent3" w:themeShade="BF"/>
          <w:sz w:val="28"/>
          <w:szCs w:val="28"/>
          <w:shd w:val="clear" w:color="auto" w:fill="FFFFFF"/>
        </w:rPr>
        <w:t xml:space="preserve"> </w:t>
      </w:r>
    </w:p>
    <w:p w:rsidR="00F82B9C" w:rsidRDefault="00F82B9C" w:rsidP="00FC2D7F">
      <w:pPr>
        <w:rPr>
          <w:rFonts w:ascii="Times New Roman" w:hAnsi="Times New Roman" w:cs="Times New Roman"/>
          <w:b/>
          <w:sz w:val="28"/>
          <w:szCs w:val="28"/>
        </w:rPr>
      </w:pPr>
    </w:p>
    <w:p w:rsidR="00AF24F6" w:rsidRPr="0033321B" w:rsidRDefault="0033321B" w:rsidP="00FC2D7F">
      <w:pPr>
        <w:rPr>
          <w:rFonts w:ascii="Times New Roman" w:hAnsi="Times New Roman" w:cs="Times New Roman"/>
          <w:b/>
          <w:sz w:val="28"/>
          <w:szCs w:val="28"/>
        </w:rPr>
      </w:pPr>
      <w:r w:rsidRPr="00AF4E00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Преобразования Петра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0063B">
        <w:rPr>
          <w:rFonts w:ascii="Times New Roman" w:hAnsi="Times New Roman" w:cs="Times New Roman"/>
          <w:b/>
          <w:sz w:val="28"/>
          <w:szCs w:val="28"/>
        </w:rPr>
        <w:t>.</w:t>
      </w:r>
    </w:p>
    <w:p w:rsidR="00FC2D7F" w:rsidRPr="00FC2D7F" w:rsidRDefault="00FC2D7F" w:rsidP="00FC2D7F">
      <w:pPr>
        <w:pStyle w:val="a4"/>
        <w:rPr>
          <w:color w:val="000000"/>
          <w:sz w:val="28"/>
          <w:szCs w:val="28"/>
        </w:rPr>
      </w:pPr>
      <w:r w:rsidRPr="00FC2D7F">
        <w:rPr>
          <w:color w:val="000000"/>
          <w:sz w:val="28"/>
          <w:szCs w:val="28"/>
          <w:shd w:val="clear" w:color="auto" w:fill="FFFFFF"/>
        </w:rPr>
        <w:t>В 1689 году на российском престоле утвердился Петр Ι Великий, получив возможность принимать самостоятельные решения, а не просто числиться царем (с 1682). Потомкам он запомнился как противоречивый и властный человек, затеявший в стране глобальные преобразования</w:t>
      </w:r>
      <w:r w:rsidRPr="00FC2D7F">
        <w:rPr>
          <w:color w:val="000000"/>
          <w:sz w:val="28"/>
          <w:szCs w:val="28"/>
        </w:rPr>
        <w:br/>
        <w:t>Обретя истинную власть, царь сразу же приступил к управлению страной. Основных причин для этого несколько:</w:t>
      </w:r>
    </w:p>
    <w:p w:rsidR="00FC2D7F" w:rsidRPr="00FC2D7F" w:rsidRDefault="00FC2D7F" w:rsidP="00FC2D7F">
      <w:pPr>
        <w:numPr>
          <w:ilvl w:val="0"/>
          <w:numId w:val="21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Fonts w:ascii="Times New Roman" w:hAnsi="Times New Roman" w:cs="Times New Roman"/>
          <w:color w:val="000000"/>
          <w:sz w:val="28"/>
          <w:szCs w:val="28"/>
        </w:rPr>
        <w:t>ему досталось государство, довольно сильно отстающее в развитии от европейских держав;</w:t>
      </w:r>
    </w:p>
    <w:p w:rsidR="00FC2D7F" w:rsidRPr="00FC2D7F" w:rsidRDefault="00FC2D7F" w:rsidP="00FC2D7F">
      <w:pPr>
        <w:numPr>
          <w:ilvl w:val="0"/>
          <w:numId w:val="21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Fonts w:ascii="Times New Roman" w:hAnsi="Times New Roman" w:cs="Times New Roman"/>
          <w:color w:val="000000"/>
          <w:sz w:val="28"/>
          <w:szCs w:val="28"/>
        </w:rPr>
        <w:t>он понимал, что такие большие и плохо освоенные территории нуждаются в постоянной защите, налаживании новых экономических и политических связей.</w:t>
      </w:r>
    </w:p>
    <w:p w:rsidR="00FC2D7F" w:rsidRPr="00FC2D7F" w:rsidRDefault="00FC2D7F" w:rsidP="00FC2D7F">
      <w:pPr>
        <w:pStyle w:val="a4"/>
        <w:rPr>
          <w:color w:val="000000"/>
          <w:sz w:val="28"/>
          <w:szCs w:val="28"/>
        </w:rPr>
      </w:pPr>
      <w:r w:rsidRPr="00FC2D7F">
        <w:rPr>
          <w:color w:val="000000"/>
          <w:sz w:val="28"/>
          <w:szCs w:val="28"/>
        </w:rPr>
        <w:t>Чтобы достойно содержать армию, нужно поднимать уровень жизни всей страны, менять устои и укреплять власть. Это стало основной целью и задачами реформ Петра Первого.</w:t>
      </w:r>
    </w:p>
    <w:p w:rsidR="00FC2D7F" w:rsidRPr="00FC2D7F" w:rsidRDefault="00FC2D7F" w:rsidP="00FC2D7F">
      <w:pPr>
        <w:pStyle w:val="a4"/>
        <w:rPr>
          <w:color w:val="000000"/>
          <w:sz w:val="28"/>
          <w:szCs w:val="28"/>
        </w:rPr>
      </w:pPr>
      <w:r w:rsidRPr="00FC2D7F">
        <w:rPr>
          <w:color w:val="000000"/>
          <w:sz w:val="28"/>
          <w:szCs w:val="28"/>
        </w:rPr>
        <w:t>В 1698 году Петр Великий, переняв опыт Западной Европы, преступил к активному преобразованию как государственной, так и общественной сферы. Для удобства назовем главные изменения по пунктам:</w:t>
      </w:r>
    </w:p>
    <w:p w:rsidR="00FC2D7F" w:rsidRPr="00FC2D7F" w:rsidRDefault="00FC2D7F" w:rsidP="00FC2D7F">
      <w:pPr>
        <w:numPr>
          <w:ilvl w:val="0"/>
          <w:numId w:val="22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Style w:val="aa"/>
          <w:rFonts w:ascii="Times New Roman" w:hAnsi="Times New Roman" w:cs="Times New Roman"/>
          <w:b/>
          <w:bCs/>
          <w:color w:val="000000"/>
          <w:sz w:val="28"/>
          <w:szCs w:val="28"/>
        </w:rPr>
        <w:t> Административные</w:t>
      </w:r>
      <w:r w:rsidRPr="00FC2D7F">
        <w:rPr>
          <w:rFonts w:ascii="Times New Roman" w:hAnsi="Times New Roman" w:cs="Times New Roman"/>
          <w:color w:val="000000"/>
          <w:sz w:val="28"/>
          <w:szCs w:val="28"/>
        </w:rPr>
        <w:t>: включают реформу государственного управления, областную (губернскую), городскую. Создание новых органов власти (Сенат, 13 коллегий, Святейший Синод, Главный Магистрат); изменение территориального устройства, для более эффективного сбора налогов;</w:t>
      </w:r>
    </w:p>
    <w:p w:rsidR="00FC2D7F" w:rsidRPr="00FC2D7F" w:rsidRDefault="00FC2D7F" w:rsidP="00FC2D7F">
      <w:pPr>
        <w:numPr>
          <w:ilvl w:val="0"/>
          <w:numId w:val="22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Style w:val="aa"/>
          <w:rFonts w:ascii="Times New Roman" w:hAnsi="Times New Roman" w:cs="Times New Roman"/>
          <w:b/>
          <w:bCs/>
          <w:color w:val="000000"/>
          <w:sz w:val="28"/>
          <w:szCs w:val="28"/>
        </w:rPr>
        <w:t> Судебная реформа</w:t>
      </w:r>
      <w:r w:rsidRPr="00FC2D7F">
        <w:rPr>
          <w:rFonts w:ascii="Times New Roman" w:hAnsi="Times New Roman" w:cs="Times New Roman"/>
          <w:color w:val="000000"/>
          <w:sz w:val="28"/>
          <w:szCs w:val="28"/>
        </w:rPr>
        <w:t>: также касалась реорганизации власти, но выделена отдельно, поскольку её главная задача – прекратить влияние администрации на судей;</w:t>
      </w:r>
    </w:p>
    <w:p w:rsidR="00FC2D7F" w:rsidRPr="00FC2D7F" w:rsidRDefault="00FC2D7F" w:rsidP="00FC2D7F">
      <w:pPr>
        <w:numPr>
          <w:ilvl w:val="0"/>
          <w:numId w:val="22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Style w:val="aa"/>
          <w:rFonts w:ascii="Times New Roman" w:hAnsi="Times New Roman" w:cs="Times New Roman"/>
          <w:b/>
          <w:bCs/>
          <w:color w:val="000000"/>
          <w:sz w:val="28"/>
          <w:szCs w:val="28"/>
        </w:rPr>
        <w:t> Церковная реформа</w:t>
      </w:r>
      <w:r w:rsidRPr="00FC2D7F">
        <w:rPr>
          <w:rFonts w:ascii="Times New Roman" w:hAnsi="Times New Roman" w:cs="Times New Roman"/>
          <w:color w:val="000000"/>
          <w:sz w:val="28"/>
          <w:szCs w:val="28"/>
        </w:rPr>
        <w:t>: лишение церкви независимости, подчинение воле правителя;</w:t>
      </w:r>
    </w:p>
    <w:p w:rsidR="00FC2D7F" w:rsidRPr="00FC2D7F" w:rsidRDefault="00FC2D7F" w:rsidP="00FC2D7F">
      <w:pPr>
        <w:numPr>
          <w:ilvl w:val="0"/>
          <w:numId w:val="22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Style w:val="aa"/>
          <w:rFonts w:ascii="Times New Roman" w:hAnsi="Times New Roman" w:cs="Times New Roman"/>
          <w:b/>
          <w:bCs/>
          <w:color w:val="000000"/>
          <w:sz w:val="28"/>
          <w:szCs w:val="28"/>
        </w:rPr>
        <w:t> Военная реформа</w:t>
      </w:r>
      <w:r w:rsidRPr="00FC2D7F">
        <w:rPr>
          <w:rFonts w:ascii="Times New Roman" w:hAnsi="Times New Roman" w:cs="Times New Roman"/>
          <w:color w:val="000000"/>
          <w:sz w:val="28"/>
          <w:szCs w:val="28"/>
        </w:rPr>
        <w:t>: создание флота, регулярной армии, их полноценное обеспечение;</w:t>
      </w:r>
    </w:p>
    <w:p w:rsidR="00FC2D7F" w:rsidRPr="00FC2D7F" w:rsidRDefault="00FC2D7F" w:rsidP="00FC2D7F">
      <w:pPr>
        <w:numPr>
          <w:ilvl w:val="0"/>
          <w:numId w:val="22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Style w:val="aa"/>
          <w:rFonts w:ascii="Times New Roman" w:hAnsi="Times New Roman" w:cs="Times New Roman"/>
          <w:b/>
          <w:bCs/>
          <w:color w:val="000000"/>
          <w:sz w:val="28"/>
          <w:szCs w:val="28"/>
        </w:rPr>
        <w:t> Финансовые</w:t>
      </w:r>
      <w:r w:rsidRPr="00FC2D7F">
        <w:rPr>
          <w:rFonts w:ascii="Times New Roman" w:hAnsi="Times New Roman" w:cs="Times New Roman"/>
          <w:color w:val="000000"/>
          <w:sz w:val="28"/>
          <w:szCs w:val="28"/>
        </w:rPr>
        <w:t>: включают денежную и налоговую реформы. Введение новых денежных единиц, снижение веса монет, замена главного налога подушной податью;</w:t>
      </w:r>
    </w:p>
    <w:p w:rsidR="00FC2D7F" w:rsidRPr="00FC2D7F" w:rsidRDefault="00FC2D7F" w:rsidP="00FC2D7F">
      <w:pPr>
        <w:numPr>
          <w:ilvl w:val="0"/>
          <w:numId w:val="22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Style w:val="aa"/>
          <w:rFonts w:ascii="Times New Roman" w:hAnsi="Times New Roman" w:cs="Times New Roman"/>
          <w:b/>
          <w:bCs/>
          <w:color w:val="000000"/>
          <w:sz w:val="28"/>
          <w:szCs w:val="28"/>
        </w:rPr>
        <w:t> Промышленная и торговая реформы</w:t>
      </w:r>
      <w:r w:rsidRPr="00FC2D7F">
        <w:rPr>
          <w:rFonts w:ascii="Times New Roman" w:hAnsi="Times New Roman" w:cs="Times New Roman"/>
          <w:color w:val="000000"/>
          <w:sz w:val="28"/>
          <w:szCs w:val="28"/>
        </w:rPr>
        <w:t>: добыча ископаемых, создание мануфактур, использование крепостных крестьян для удешевления рабочей силы, господдержка национальных производств, снижение импорта, увеличение экспорта;</w:t>
      </w:r>
    </w:p>
    <w:p w:rsidR="00FC2D7F" w:rsidRPr="00FC2D7F" w:rsidRDefault="00FC2D7F" w:rsidP="00FC2D7F">
      <w:pPr>
        <w:numPr>
          <w:ilvl w:val="0"/>
          <w:numId w:val="22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Style w:val="aa"/>
          <w:rFonts w:ascii="Times New Roman" w:hAnsi="Times New Roman" w:cs="Times New Roman"/>
          <w:b/>
          <w:bCs/>
          <w:color w:val="000000"/>
          <w:sz w:val="28"/>
          <w:szCs w:val="28"/>
        </w:rPr>
        <w:t> Социальные</w:t>
      </w:r>
      <w:r w:rsidRPr="00FC2D7F">
        <w:rPr>
          <w:rFonts w:ascii="Times New Roman" w:hAnsi="Times New Roman" w:cs="Times New Roman"/>
          <w:color w:val="000000"/>
          <w:sz w:val="28"/>
          <w:szCs w:val="28"/>
        </w:rPr>
        <w:t xml:space="preserve">: сословные реформы (новые повинности для всех сословий), образовательные (обязательное начальное обучение, создание специализированных школ), медицинские (создание государственного госпиталя и аптек, обучение врачей). Также к ним относятся просветительские реформы и </w:t>
      </w:r>
      <w:r w:rsidRPr="00FC2D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изменения в сфере науки (создание Академии Наук, типографий, публичной библиотеки, выпуск газеты), в том числе метрологическая (введение английских единиц измерений, создание эталонов);</w:t>
      </w:r>
    </w:p>
    <w:p w:rsidR="00FC2D7F" w:rsidRDefault="00FC2D7F" w:rsidP="00FC2D7F">
      <w:pPr>
        <w:numPr>
          <w:ilvl w:val="0"/>
          <w:numId w:val="22"/>
        </w:numPr>
        <w:spacing w:before="105" w:after="105" w:line="240" w:lineRule="auto"/>
        <w:ind w:left="450"/>
        <w:rPr>
          <w:rFonts w:ascii="Times New Roman" w:hAnsi="Times New Roman" w:cs="Times New Roman"/>
          <w:color w:val="000000"/>
          <w:sz w:val="28"/>
          <w:szCs w:val="28"/>
        </w:rPr>
      </w:pPr>
      <w:r w:rsidRPr="00FC2D7F">
        <w:rPr>
          <w:rStyle w:val="aa"/>
          <w:rFonts w:ascii="Times New Roman" w:hAnsi="Times New Roman" w:cs="Times New Roman"/>
          <w:b/>
          <w:bCs/>
          <w:color w:val="000000"/>
          <w:sz w:val="28"/>
          <w:szCs w:val="28"/>
        </w:rPr>
        <w:t> Культурные</w:t>
      </w:r>
      <w:r w:rsidRPr="00FC2D7F">
        <w:rPr>
          <w:rFonts w:ascii="Times New Roman" w:hAnsi="Times New Roman" w:cs="Times New Roman"/>
          <w:color w:val="000000"/>
          <w:sz w:val="28"/>
          <w:szCs w:val="28"/>
        </w:rPr>
        <w:t xml:space="preserve">: новое летоисчисление и календарь (год начинается с 1 января), создание государственного театра, организация «ассамблей» (обязательные культурные мероприятия для дворян), ограничения в ношении бород, европейские требования к одежде, разрешение </w:t>
      </w:r>
      <w:proofErr w:type="spellStart"/>
      <w:r w:rsidRPr="00FC2D7F">
        <w:rPr>
          <w:rFonts w:ascii="Times New Roman" w:hAnsi="Times New Roman" w:cs="Times New Roman"/>
          <w:color w:val="000000"/>
          <w:sz w:val="28"/>
          <w:szCs w:val="28"/>
        </w:rPr>
        <w:t>табакокурения</w:t>
      </w:r>
      <w:proofErr w:type="spellEnd"/>
      <w:r w:rsidRPr="00FC2D7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321B" w:rsidRPr="0033321B" w:rsidRDefault="0033321B" w:rsidP="0033321B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33321B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3321B">
        <w:rPr>
          <w:rFonts w:ascii="Times New Roman" w:hAnsi="Times New Roman" w:cs="Times New Roman"/>
          <w:b/>
          <w:sz w:val="28"/>
          <w:szCs w:val="28"/>
        </w:rPr>
        <w:t xml:space="preserve">Положительная </w:t>
      </w:r>
      <w:r>
        <w:rPr>
          <w:rFonts w:ascii="Times New Roman" w:hAnsi="Times New Roman" w:cs="Times New Roman"/>
          <w:b/>
          <w:sz w:val="28"/>
          <w:szCs w:val="28"/>
        </w:rPr>
        <w:t>и о</w:t>
      </w:r>
      <w:r w:rsidRPr="003332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трицательная оценка деятельности и личности Петра </w:t>
      </w:r>
      <w:r w:rsidRPr="003332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</w:t>
      </w:r>
    </w:p>
    <w:p w:rsidR="00CA1C25" w:rsidRPr="0033321B" w:rsidRDefault="00CA1C25" w:rsidP="00CA1C25">
      <w:pPr>
        <w:pStyle w:val="a4"/>
        <w:shd w:val="clear" w:color="auto" w:fill="FFFFFF"/>
        <w:ind w:left="1134" w:right="1134" w:firstLine="709"/>
        <w:jc w:val="both"/>
        <w:rPr>
          <w:color w:val="000000"/>
          <w:sz w:val="28"/>
          <w:szCs w:val="28"/>
        </w:rPr>
      </w:pPr>
      <w:r w:rsidRPr="00CA1C25">
        <w:rPr>
          <w:color w:val="000000"/>
          <w:sz w:val="28"/>
          <w:szCs w:val="28"/>
        </w:rPr>
        <w:t>Петр Великий — уникальная личность во всей русской истории. Петр полностью разрушил сложившийся столетиями образ русского царя. Петр ввел множество изумлявших современников новшеств в придворный быт и повседневную жизнь дворян. Он и сам изумлял современников своей одеждой, поведением, манерой общения.</w:t>
      </w:r>
      <w:r w:rsidR="0033321B">
        <w:rPr>
          <w:color w:val="000000"/>
          <w:sz w:val="28"/>
          <w:szCs w:val="28"/>
        </w:rPr>
        <w:t xml:space="preserve"> Отсюда не однозначные мнения о личности и деятельности Петра </w:t>
      </w:r>
      <w:r w:rsidR="0033321B">
        <w:rPr>
          <w:color w:val="000000"/>
          <w:sz w:val="28"/>
          <w:szCs w:val="28"/>
          <w:lang w:val="en-US"/>
        </w:rPr>
        <w:t>I</w:t>
      </w:r>
      <w:r w:rsidR="0033321B" w:rsidRPr="0033321B">
        <w:rPr>
          <w:color w:val="000000"/>
          <w:sz w:val="28"/>
          <w:szCs w:val="28"/>
        </w:rPr>
        <w:t>.</w:t>
      </w:r>
    </w:p>
    <w:p w:rsidR="00CA1C25" w:rsidRPr="00CA1C25" w:rsidRDefault="00CA1C25" w:rsidP="00CA1C25">
      <w:pPr>
        <w:pStyle w:val="a4"/>
        <w:shd w:val="clear" w:color="auto" w:fill="FFFFFF"/>
        <w:ind w:left="1134" w:right="1134" w:firstLine="709"/>
        <w:jc w:val="both"/>
        <w:rPr>
          <w:color w:val="000000"/>
          <w:sz w:val="28"/>
          <w:szCs w:val="28"/>
        </w:rPr>
      </w:pPr>
      <w:r w:rsidRPr="00CA1C25">
        <w:rPr>
          <w:b/>
          <w:bCs/>
          <w:color w:val="000000"/>
          <w:sz w:val="28"/>
          <w:szCs w:val="28"/>
        </w:rPr>
        <w:t>Свидетельства иностранцев:</w:t>
      </w:r>
    </w:p>
    <w:p w:rsidR="00CA1C25" w:rsidRPr="00CA1C25" w:rsidRDefault="00CA1C25" w:rsidP="00CA1C25">
      <w:pPr>
        <w:pStyle w:val="a4"/>
        <w:shd w:val="clear" w:color="auto" w:fill="FFFFFF"/>
        <w:ind w:left="1134" w:right="1134" w:firstLine="709"/>
        <w:jc w:val="both"/>
        <w:rPr>
          <w:color w:val="000000"/>
          <w:sz w:val="28"/>
          <w:szCs w:val="28"/>
        </w:rPr>
      </w:pPr>
      <w:r w:rsidRPr="00CA1C25">
        <w:rPr>
          <w:b/>
          <w:bCs/>
          <w:color w:val="000000"/>
          <w:sz w:val="28"/>
          <w:szCs w:val="28"/>
        </w:rPr>
        <w:t xml:space="preserve">Датский посланник в России </w:t>
      </w:r>
      <w:proofErr w:type="spellStart"/>
      <w:r w:rsidRPr="00CA1C25">
        <w:rPr>
          <w:b/>
          <w:bCs/>
          <w:color w:val="000000"/>
          <w:sz w:val="28"/>
          <w:szCs w:val="28"/>
        </w:rPr>
        <w:t>Юст</w:t>
      </w:r>
      <w:proofErr w:type="spellEnd"/>
      <w:r w:rsidRPr="00CA1C25">
        <w:rPr>
          <w:b/>
          <w:bCs/>
          <w:color w:val="000000"/>
          <w:sz w:val="28"/>
          <w:szCs w:val="28"/>
        </w:rPr>
        <w:t xml:space="preserve"> Юль</w:t>
      </w:r>
      <w:r w:rsidRPr="00CA1C25">
        <w:rPr>
          <w:color w:val="000000"/>
          <w:sz w:val="28"/>
          <w:szCs w:val="28"/>
        </w:rPr>
        <w:t xml:space="preserve">: «…Он тотчас же сел за стол, пригласил меня сесть возле себя и тотчас же начал разговаривать со мною без толмача, так как сам говорил </w:t>
      </w:r>
      <w:proofErr w:type="spellStart"/>
      <w:r w:rsidRPr="00CA1C25">
        <w:rPr>
          <w:color w:val="000000"/>
          <w:sz w:val="28"/>
          <w:szCs w:val="28"/>
        </w:rPr>
        <w:t>по-голландски</w:t>
      </w:r>
      <w:proofErr w:type="spellEnd"/>
      <w:r w:rsidRPr="00CA1C25">
        <w:rPr>
          <w:color w:val="000000"/>
          <w:sz w:val="28"/>
          <w:szCs w:val="28"/>
        </w:rPr>
        <w:t xml:space="preserve"> настолько отчетливо, что я без труда мог его понимать; со своей стороны он понимал, что я ему отвечал… Царь очень высок ростом, носит собственные короткие коричневые волосы и довольно большие усы, но весьма проницателен и умен… Царь развлекается точением и, путешествуя, возит станок за собою. В этом мастерстве он не уступает искуснейшему токарю и даже достиг того, что умеет вытачивать портреты и фигуры…».</w:t>
      </w:r>
    </w:p>
    <w:p w:rsidR="00CA1C25" w:rsidRDefault="00CA1C25" w:rsidP="00CA1C25">
      <w:pPr>
        <w:pStyle w:val="a4"/>
        <w:shd w:val="clear" w:color="auto" w:fill="FFFFFF"/>
        <w:ind w:left="1134" w:right="1134" w:firstLine="709"/>
        <w:jc w:val="both"/>
        <w:rPr>
          <w:color w:val="000000"/>
          <w:sz w:val="28"/>
          <w:szCs w:val="28"/>
        </w:rPr>
      </w:pPr>
      <w:r w:rsidRPr="00CA1C25">
        <w:rPr>
          <w:b/>
          <w:bCs/>
          <w:color w:val="000000"/>
          <w:sz w:val="28"/>
          <w:szCs w:val="28"/>
        </w:rPr>
        <w:t xml:space="preserve">Нарвский пастор </w:t>
      </w:r>
      <w:proofErr w:type="spellStart"/>
      <w:r w:rsidRPr="00CA1C25">
        <w:rPr>
          <w:b/>
          <w:bCs/>
          <w:color w:val="000000"/>
          <w:sz w:val="28"/>
          <w:szCs w:val="28"/>
        </w:rPr>
        <w:t>Симон</w:t>
      </w:r>
      <w:proofErr w:type="spellEnd"/>
      <w:r w:rsidRPr="00CA1C25">
        <w:rPr>
          <w:b/>
          <w:bCs/>
          <w:color w:val="000000"/>
          <w:sz w:val="28"/>
          <w:szCs w:val="28"/>
        </w:rPr>
        <w:t xml:space="preserve"> Дитрих </w:t>
      </w:r>
      <w:proofErr w:type="spellStart"/>
      <w:r w:rsidRPr="00CA1C25">
        <w:rPr>
          <w:b/>
          <w:bCs/>
          <w:color w:val="000000"/>
          <w:sz w:val="28"/>
          <w:szCs w:val="28"/>
        </w:rPr>
        <w:t>Геркенс</w:t>
      </w:r>
      <w:proofErr w:type="spellEnd"/>
      <w:r w:rsidRPr="00CA1C25">
        <w:rPr>
          <w:color w:val="000000"/>
          <w:sz w:val="28"/>
          <w:szCs w:val="28"/>
        </w:rPr>
        <w:t>: «Обыкновенно его величество видят в такой простой одежде, что тот, кто его не знает, ни за что бы не признал в нем столь великого монарха… Следует, кроме того, признать, что его величество благочестив и от природы добр и милостив. Говорят также, будто его величество желал бы по-доброму реформировать и улучшить русское вероисповедание, как он уже для людей, переходящих в русскую веру, отменил в обряде крещения погружение в воду, прежде требуемое. Кроме того, он разрешил не соблюдать в своей армии принятые у русских долгие и строгие посты, во время которых им совсем нельзя есть мясо…»</w:t>
      </w:r>
    </w:p>
    <w:p w:rsidR="00CA1C25" w:rsidRPr="00CA1C25" w:rsidRDefault="00CA1C25" w:rsidP="00CA1C25">
      <w:pPr>
        <w:pStyle w:val="a4"/>
        <w:spacing w:line="360" w:lineRule="auto"/>
        <w:jc w:val="both"/>
        <w:rPr>
          <w:sz w:val="28"/>
          <w:szCs w:val="28"/>
        </w:rPr>
      </w:pPr>
      <w:r w:rsidRPr="009F1BBB">
        <w:rPr>
          <w:sz w:val="28"/>
          <w:szCs w:val="28"/>
        </w:rPr>
        <w:lastRenderedPageBreak/>
        <w:t xml:space="preserve">“… Во второй половине XVII века русский народ явственно тронулся на новый путь; после многовекового движения на Восток он начал поворачивать на Запад. Само сближение было делом народным, и Петр явился вождем в этом деле. Свой гений он выразил в том, что ясно осознал свое положение и свою обязанность: вывести посредством цивилизации слабую, бедную, почти неизвестную миру Россию из той отчужденности и невежества, в каком она находилась до сей поры. Петру предстояла трудная задача: для образования русских людей необходимо было вызвать иностранных наставников, руководителей, которые, естественно, стремились подчинить учеников своему влиянию, стать выше их; но это унижало учеников, которых Петр хотел сделать как можно скорее мастерами; Петр не поддался искушению, не принял предложения вести дело успешно с людьми выученными, вполне приготовленными, но иностранцами, хотел, чтобы свои, русские, проходили деятельную школу, хотя бы это и стоило больших потерь, сопровождалось большими неудобствами…”. </w:t>
      </w:r>
      <w:r w:rsidRPr="009F1BBB">
        <w:rPr>
          <w:i/>
          <w:iCs/>
          <w:sz w:val="28"/>
          <w:szCs w:val="28"/>
        </w:rPr>
        <w:t>(С.М.Соловьев)</w:t>
      </w:r>
    </w:p>
    <w:p w:rsidR="00CA1C25" w:rsidRDefault="00CA1C25" w:rsidP="00CA1C25">
      <w:pPr>
        <w:pStyle w:val="a4"/>
        <w:spacing w:line="360" w:lineRule="auto"/>
        <w:jc w:val="both"/>
        <w:rPr>
          <w:sz w:val="28"/>
          <w:szCs w:val="28"/>
        </w:rPr>
      </w:pPr>
      <w:r w:rsidRPr="009F1BBB">
        <w:rPr>
          <w:sz w:val="28"/>
          <w:szCs w:val="28"/>
        </w:rPr>
        <w:t>“Нынешняя Россия, то есть Россия европейская, дипломатическая, политическая, военная, Россия коммерческая, мануфактурная, школьная есть произведение Петра Великого. Куда мы не оглянемся, везде встречаемся мы с этою колоссальною фигурою, которая бросает от себя длинную тень на все наше прошедшее и даже застит нам прошедшую историю, которая все еще как будто держит свою руку над нами и которой, кажется, никогда не потеряем мы из виду, как бы далеко не ушли в будущее”. (М.Н.Погодин)</w:t>
      </w:r>
    </w:p>
    <w:p w:rsidR="00CA1C25" w:rsidRPr="00A639C1" w:rsidRDefault="00CA1C25" w:rsidP="00CA1C25">
      <w:pPr>
        <w:rPr>
          <w:rFonts w:ascii="Helvetica" w:hAnsi="Helvetica" w:cs="Helvetica"/>
          <w:color w:val="333333"/>
          <w:shd w:val="clear" w:color="auto" w:fill="FFFFFF"/>
        </w:rPr>
      </w:pPr>
      <w:r>
        <w:rPr>
          <w:rFonts w:ascii="Roboto-Regular" w:hAnsi="Roboto-Regular" w:hint="eastAsia"/>
          <w:color w:val="000000"/>
          <w:sz w:val="28"/>
          <w:szCs w:val="28"/>
          <w:shd w:val="clear" w:color="auto" w:fill="FFFFFF"/>
        </w:rPr>
        <w:t>«</w:t>
      </w:r>
      <w:r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...общий характер его деятельности, образованность России, им начатая, - вот основание его величия и нашего будущего благоденствия. Ибо благоденствие наше зависит от нашего просвещения, а им обязаны мы Петру. Потому будем осмотрительны, когда речь идет о преобразовании, им совершенном. Не позабудем, что судить об нем легкомысленно есть дело неблагодарности и невежества; не позабудем, что те, которые осуждают его, не столь часто увлекаются ложною системою, сколько под ней скрывают свою корыстную ненависть к просвещению и его благодетельным последствиям, ибо невежество, как преступник, не спит ночью и боится дня» </w:t>
      </w:r>
      <w:r w:rsidRPr="00A639C1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(И.В. Киреевский)</w:t>
      </w:r>
    </w:p>
    <w:p w:rsidR="00CA1C25" w:rsidRDefault="00CA1C25" w:rsidP="00CA1C25">
      <w:pPr>
        <w:pStyle w:val="a4"/>
        <w:spacing w:line="360" w:lineRule="auto"/>
        <w:jc w:val="both"/>
        <w:rPr>
          <w:sz w:val="28"/>
          <w:szCs w:val="28"/>
        </w:rPr>
      </w:pPr>
    </w:p>
    <w:p w:rsidR="00CA1C25" w:rsidRPr="009F1BBB" w:rsidRDefault="00CA1C25" w:rsidP="00CA1C25">
      <w:pPr>
        <w:pStyle w:val="a4"/>
        <w:spacing w:line="360" w:lineRule="auto"/>
        <w:jc w:val="both"/>
        <w:rPr>
          <w:sz w:val="28"/>
          <w:szCs w:val="28"/>
        </w:rPr>
      </w:pPr>
      <w:r w:rsidRPr="009F1BBB">
        <w:rPr>
          <w:sz w:val="28"/>
          <w:szCs w:val="28"/>
        </w:rPr>
        <w:lastRenderedPageBreak/>
        <w:t xml:space="preserve">“Русская земля подверглась внезапно страшному внешнему и внутреннему </w:t>
      </w:r>
      <w:proofErr w:type="spellStart"/>
      <w:r w:rsidRPr="009F1BBB">
        <w:rPr>
          <w:sz w:val="28"/>
          <w:szCs w:val="28"/>
        </w:rPr>
        <w:t>насилованию</w:t>
      </w:r>
      <w:proofErr w:type="spellEnd"/>
      <w:r w:rsidRPr="009F1BBB">
        <w:rPr>
          <w:sz w:val="28"/>
          <w:szCs w:val="28"/>
        </w:rPr>
        <w:t xml:space="preserve">. Рукой палача совлекался с русского человека образ русский и напяливалось подобие </w:t>
      </w:r>
      <w:proofErr w:type="spellStart"/>
      <w:r w:rsidRPr="009F1BBB">
        <w:rPr>
          <w:sz w:val="28"/>
          <w:szCs w:val="28"/>
        </w:rPr>
        <w:t>общеевропейца</w:t>
      </w:r>
      <w:proofErr w:type="spellEnd"/>
      <w:r w:rsidRPr="009F1BBB">
        <w:rPr>
          <w:sz w:val="28"/>
          <w:szCs w:val="28"/>
        </w:rPr>
        <w:t xml:space="preserve">. Все, что только носило на себе печать народности, было принято осмеянию, поруганию, гонению: одежда, обычай, нравы, самый язык – все было искажено, изуродовано, изувечено". При Петре началось то зло, которое есть и зло нашего времени. Как всякое </w:t>
      </w:r>
      <w:proofErr w:type="spellStart"/>
      <w:r w:rsidRPr="009F1BBB">
        <w:rPr>
          <w:sz w:val="28"/>
          <w:szCs w:val="28"/>
        </w:rPr>
        <w:t>неизлеченное</w:t>
      </w:r>
      <w:proofErr w:type="spellEnd"/>
      <w:r w:rsidRPr="009F1BBB">
        <w:rPr>
          <w:sz w:val="28"/>
          <w:szCs w:val="28"/>
        </w:rPr>
        <w:t xml:space="preserve"> зло, оно усилилось с течением времени и составляет опасную коренную язву нашей России… Он только переменил цепи на цепи, цепи своей исключительной национальности он переменил на цепи чужеземной национальной исключительности, национальности европейской, цепи, следовательно, тягчайшие… Петр захотел … оторвать Русь от родных источников ее жизни, захотел втолкнуть Россию на путь Запада, путь ложный и опасный. Петр подчинил Россию влиянию Запада. Так совершился разрыв царя с народом, так разрушился этот древний союз земли и государства; так вместо прежнего союза образовалось иго государства над землею. Так Русский монарх получил значение деспота, а свободно подданный народ – значение раба – невольника в своей земле”. </w:t>
      </w:r>
      <w:r w:rsidRPr="009F1BBB">
        <w:rPr>
          <w:i/>
          <w:iCs/>
          <w:sz w:val="28"/>
          <w:szCs w:val="28"/>
        </w:rPr>
        <w:t>(И.С.Аксаков)</w:t>
      </w:r>
    </w:p>
    <w:p w:rsidR="00CA1C25" w:rsidRPr="009F1BBB" w:rsidRDefault="00CA1C25" w:rsidP="00CA1C2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  <w:u w:val="single"/>
        </w:rPr>
      </w:pPr>
    </w:p>
    <w:p w:rsidR="00CA1C25" w:rsidRDefault="00CA1C25" w:rsidP="00CA1C25">
      <w:pPr>
        <w:pStyle w:val="a4"/>
        <w:spacing w:line="360" w:lineRule="auto"/>
        <w:jc w:val="both"/>
        <w:rPr>
          <w:i/>
          <w:iCs/>
          <w:sz w:val="28"/>
          <w:szCs w:val="28"/>
        </w:rPr>
      </w:pPr>
      <w:r w:rsidRPr="009F1BBB">
        <w:rPr>
          <w:sz w:val="28"/>
          <w:szCs w:val="28"/>
        </w:rPr>
        <w:t xml:space="preserve">“Человек, сочетавший в себе несовместимое: стремление к просвещению и деспотизм, строивший и казнивший своими руками, сеявший среди соотечественников ужас и обожание, тот, кто во имя “общего блага”, любя и служа Отечеству, “Россию поднял на дыбы”. “Реформа, скромная и ограниченная по своему первоначальному замыслу, направленная к перестройке военных сил и к расширению финансовых средств государства, постепенно превратилась в упорную внутреннюю борьбу, взбаламутила всю застоявшуюся плесень русской жизни. Противоречия, в какие он поставил свое дело, ошибки и колебания, подчас сменявшиеся малообдуманной решимостью, бесчеловечные жестокости, от которых он не умел воздержаться, и рядом с этим беззаветная любовь к отечеству, непоколебимая преданность своему делу, широкий и светлый взгляд на свои задачи, смелые планы, задуманные с творческой чуткостью и проведенные с беспримерной </w:t>
      </w:r>
      <w:r w:rsidRPr="009F1BBB">
        <w:rPr>
          <w:sz w:val="28"/>
          <w:szCs w:val="28"/>
        </w:rPr>
        <w:lastRenderedPageBreak/>
        <w:t xml:space="preserve">энергией, наконец, успехи, достигнутые неимоверными жертвами народа и великими усилиями преобразователя…”. </w:t>
      </w:r>
      <w:r w:rsidRPr="009F1BBB">
        <w:rPr>
          <w:i/>
          <w:iCs/>
          <w:sz w:val="28"/>
          <w:szCs w:val="28"/>
        </w:rPr>
        <w:t>(В.О.Ключевский)</w:t>
      </w:r>
    </w:p>
    <w:p w:rsidR="00AF24F6" w:rsidRPr="00AF24F6" w:rsidRDefault="00AF24F6" w:rsidP="00CA1C25">
      <w:pPr>
        <w:pStyle w:val="a4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F24F6">
        <w:rPr>
          <w:b/>
          <w:bCs/>
          <w:color w:val="000000"/>
          <w:sz w:val="28"/>
          <w:szCs w:val="28"/>
          <w:shd w:val="clear" w:color="auto" w:fill="FFFFFF"/>
        </w:rPr>
        <w:t>П.Я. Чаадаев (русский мыслитель XIX в.)</w:t>
      </w:r>
      <w:r w:rsidRPr="00AF24F6">
        <w:rPr>
          <w:color w:val="000000"/>
          <w:sz w:val="28"/>
          <w:szCs w:val="28"/>
          <w:shd w:val="clear" w:color="auto" w:fill="FFFFFF"/>
        </w:rPr>
        <w:t>: «Петр Великий недооценил свой народ, когда захотел натянуть западный мундир на эту, в сущности, космополитическую цивилизацию, являющуюся достоянием всех. Но грубый наставник сильного ребенка, Петр Великий тем не менее открыл воспитаннику высокие судьбы, которые сулили ему стремительное движение к Западу. Не отбрасывайте преимуществ, завоеванных этим движением; цена заплаченная вами за них, восполнена… Оставайтесь европейцами, продолжая быть русскими!»</w:t>
      </w:r>
    </w:p>
    <w:p w:rsidR="00AF24F6" w:rsidRPr="00AF24F6" w:rsidRDefault="00AF24F6" w:rsidP="00AF24F6">
      <w:pPr>
        <w:pStyle w:val="a4"/>
        <w:shd w:val="clear" w:color="auto" w:fill="FFFFFF"/>
        <w:rPr>
          <w:color w:val="000000"/>
          <w:sz w:val="28"/>
          <w:szCs w:val="28"/>
        </w:rPr>
      </w:pPr>
      <w:r w:rsidRPr="00AF24F6">
        <w:rPr>
          <w:b/>
          <w:bCs/>
          <w:color w:val="000000"/>
          <w:sz w:val="28"/>
          <w:szCs w:val="28"/>
        </w:rPr>
        <w:t>М.П. Погодин</w:t>
      </w:r>
      <w:r w:rsidRPr="00AF24F6">
        <w:rPr>
          <w:color w:val="000000"/>
          <w:sz w:val="28"/>
          <w:szCs w:val="28"/>
        </w:rPr>
        <w:t>: «Да, Петр Великий сделал много в России. Смотришь и не веришь, считаешь и недосчитаешься. Мы не можем открыть своих глаз, не можем сдвинуться с места, не можем оборотиться ни в одну сторону без того, чтобы он везде не встретился с нами, дома, на улице, в церкви, в училище, в суде, в полку, на гулянье — везде он, всякий день, всякую минуту, на всяком шагу! Мы просыпаемся. Какой ныне день? 1 января 1841 года — Петр Великий велел считать годы от Рождества Христова, Петр Великий велел считать месяцы от января. Пора одеваться — наше платье сшито по фасону, данному Петром Первым, мундир по его форме. Сукно выткано на фабрике, которую завел он, шерсть настрижена с овец, которых развел он. Попадается на глаза книга — Петр Великий ввел в употребление этот шрифт и сам вырезал буквы. Вы начнете читать ее — этот язык при Петре Первом сделался письменным, литературным, вытеснив прежний, церковный. Приносятся газеты — Петр Великий их начал. Вам нужно искупить разные вещи — все они, от шелкового шейного платка до сапожной подошвы будут напоминать вам о Петре Великом: одни выписаны им, другие введены им в употребление, улучшены, привезены на его корабле в его гавань, по его каналу, по его дороге. За обедом от соленых сельдей и картофелю, который указал он сеять, до виноградного вина, им разведенного — все блюда будут говорить вам о Петре Великом.</w:t>
      </w:r>
    </w:p>
    <w:p w:rsidR="00AF24F6" w:rsidRPr="00AF24F6" w:rsidRDefault="00AF24F6" w:rsidP="00AF24F6">
      <w:pPr>
        <w:pStyle w:val="a4"/>
        <w:shd w:val="clear" w:color="auto" w:fill="FFFFFF"/>
        <w:rPr>
          <w:color w:val="000000"/>
          <w:sz w:val="28"/>
          <w:szCs w:val="28"/>
        </w:rPr>
      </w:pPr>
      <w:r w:rsidRPr="00AF24F6">
        <w:rPr>
          <w:color w:val="000000"/>
          <w:sz w:val="28"/>
          <w:szCs w:val="28"/>
        </w:rPr>
        <w:t>После обеда вы едете в гости — это ассамблея Петра Великого. Встречаете там дам, допущенных до мужской компании по требованию Петра Великого. Пойдем в университет — первое светское училище учреждено Петром Великим. Вы получаете чин — по Табели о рангах Петра Великого. Чин доставляет вам дворянство — так учредил Петр Великий. Мне надо подать жалобу — Петр Великий определил ее форму. Примут ее — перед зерцалом Петра Великого. Рассудят — по Генеральному регламенту. Вы вздумаете путешествовать — по примеру Петра Великого; вы будете приняты хорошо — Петр Великий поместил Россию в число европейских государств и начал внушать к ней уважение и проч., и проч., и проч.».</w:t>
      </w:r>
    </w:p>
    <w:p w:rsidR="00AF24F6" w:rsidRPr="00AF24F6" w:rsidRDefault="00AF24F6" w:rsidP="00AF24F6">
      <w:pPr>
        <w:pStyle w:val="a4"/>
        <w:shd w:val="clear" w:color="auto" w:fill="FFFFFF"/>
        <w:rPr>
          <w:color w:val="000000"/>
          <w:sz w:val="28"/>
          <w:szCs w:val="28"/>
        </w:rPr>
      </w:pPr>
      <w:r w:rsidRPr="00AF24F6">
        <w:rPr>
          <w:b/>
          <w:bCs/>
          <w:color w:val="000000"/>
          <w:sz w:val="28"/>
          <w:szCs w:val="28"/>
        </w:rPr>
        <w:t>Н.М. Карамзин:</w:t>
      </w:r>
      <w:r w:rsidRPr="00AF24F6">
        <w:rPr>
          <w:color w:val="000000"/>
          <w:sz w:val="28"/>
          <w:szCs w:val="28"/>
        </w:rPr>
        <w:t xml:space="preserve"> «Явился Петр... Он сквозь бурю и волны устремился к своей цели: достиг — и все переменилось! Сею целью было не только новое величие России, но </w:t>
      </w:r>
      <w:r w:rsidRPr="00AF24F6">
        <w:rPr>
          <w:color w:val="000000"/>
          <w:sz w:val="28"/>
          <w:szCs w:val="28"/>
        </w:rPr>
        <w:lastRenderedPageBreak/>
        <w:t xml:space="preserve">и... присвоение обычаев европейских... Потомство воздало усердную хвалу сему бессмертному государю и личным его достоинствам и славные подвигам. Он имел великодушие, проницание, волю непоколебимую, деятельность, неутомимость редкую: исправил, умножил войско, одержал блестящую победу над врагом искусным и мужественным; завоевал Ливонию, сотворил флот, основал гавани, издал многие законы мудрые, привел в лучшее состояние торговлю, </w:t>
      </w:r>
      <w:proofErr w:type="spellStart"/>
      <w:r w:rsidRPr="00AF24F6">
        <w:rPr>
          <w:color w:val="000000"/>
          <w:sz w:val="28"/>
          <w:szCs w:val="28"/>
        </w:rPr>
        <w:t>рудокопни</w:t>
      </w:r>
      <w:proofErr w:type="spellEnd"/>
      <w:r w:rsidRPr="00AF24F6">
        <w:rPr>
          <w:color w:val="000000"/>
          <w:sz w:val="28"/>
          <w:szCs w:val="28"/>
        </w:rPr>
        <w:t>, завел мануфактуры, училища, академию, наконец поставил Россию на знаменитую степень в политической системе Европы. ...Но мы, россияне, имея перед глазами свою историю, подтвердим ли мнение несведущих иноземцев и скажем ли, что Петр есть творец нашего величия государственного? Забудем ли князей московских: Иоанна I, Иоанна III, которые, можно сказать, из ничего воздвигли державу сильную, и,— что не менее важно, учредили твердое в ней правление единовластное? И, славя славное в сем монархе, оставим ли без замечания вредную сторону его блестящего царствования?..</w:t>
      </w:r>
    </w:p>
    <w:p w:rsidR="00AF24F6" w:rsidRPr="00AF24F6" w:rsidRDefault="00AF24F6" w:rsidP="00AF24F6">
      <w:pPr>
        <w:pStyle w:val="a4"/>
        <w:shd w:val="clear" w:color="auto" w:fill="FFFFFF"/>
        <w:rPr>
          <w:color w:val="000000"/>
          <w:sz w:val="28"/>
          <w:szCs w:val="28"/>
        </w:rPr>
      </w:pPr>
      <w:r w:rsidRPr="00AF24F6">
        <w:rPr>
          <w:color w:val="000000"/>
          <w:sz w:val="28"/>
          <w:szCs w:val="28"/>
        </w:rPr>
        <w:t>Деды наши, уже в царствование Михаила и сына его присваивая себе многие выгоды иноземных обычаев, все еще оставались в тех мыслях, что правоверный россиянин есть совершеннейший гражданин в мире, а СВЯТАЯ РУСЬ — первое государство. Пусть назовут то заблуждением; но как оно благоприятствовало любви к отечеству и нравственной силе оного! Теперь же, более ста лет находясь в школе иноземцев, без дерзости можем ли похвалиться своим гражданским достоинством? Некогда называли мы всех иных европейцев НЕВЕРНЫМИ, теперь называем братьями; спрашиваю: кому бы легче было покорить Россию — неверным или братьям? То есть кому бы она, по вероятности, долженствовала более противиться? При царе Михаиле или Феодоре вельможа российский, обязанный всем Отечеству, мог ли бы с веселым сердцем навеки оставить ее, чтобы в Париже, в Лондоне, Вене спокойно читать в газетах о наших государственных опасностях?</w:t>
      </w:r>
    </w:p>
    <w:p w:rsidR="00AF24F6" w:rsidRPr="00AF24F6" w:rsidRDefault="00AF24F6" w:rsidP="00AF24F6">
      <w:pPr>
        <w:pStyle w:val="a4"/>
        <w:shd w:val="clear" w:color="auto" w:fill="FFFFFF"/>
        <w:rPr>
          <w:color w:val="000000"/>
          <w:sz w:val="28"/>
          <w:szCs w:val="28"/>
        </w:rPr>
      </w:pPr>
      <w:r w:rsidRPr="00AF24F6">
        <w:rPr>
          <w:color w:val="000000"/>
          <w:sz w:val="28"/>
          <w:szCs w:val="28"/>
        </w:rPr>
        <w:t>Мы стали гражданами мира, но перестали быть, в некоторых случаях, гражданами России. Виною Петр. Он велик без сомнения; но еще мог бы возвеличиться больше, когда бы нашел способ просветить ум россиян без вреда для их гражданских добродетелей. К несчастью, сей государь, худо воспитанный, окруженный людьми молодыми, узнал и полюбил женевца Лефорта, который от бедности заехал в Москву и, весьма естественно, находя русские обычаи для него странными, говорил ему об них с презрением, а все европейское возвышал до небес. Вольные общества Немецкой слободы, приятные для необузданной молодости, довершили Лефортово дело, и пылкий монарх с разгоряченным воображением, увидев Европу, захотел сделать Россию — Голландиею…»</w:t>
      </w:r>
    </w:p>
    <w:p w:rsidR="00AF24F6" w:rsidRDefault="00AF24F6" w:rsidP="00AF24F6">
      <w:pPr>
        <w:pStyle w:val="a4"/>
        <w:shd w:val="clear" w:color="auto" w:fill="FFFFFF"/>
        <w:rPr>
          <w:color w:val="000000"/>
          <w:sz w:val="28"/>
          <w:szCs w:val="28"/>
        </w:rPr>
      </w:pPr>
      <w:r w:rsidRPr="00AF24F6">
        <w:rPr>
          <w:b/>
          <w:bCs/>
          <w:color w:val="000000"/>
          <w:sz w:val="28"/>
          <w:szCs w:val="28"/>
        </w:rPr>
        <w:t>С.М. Соловьев:</w:t>
      </w:r>
      <w:r w:rsidRPr="00AF24F6">
        <w:rPr>
          <w:color w:val="000000"/>
          <w:sz w:val="28"/>
          <w:szCs w:val="28"/>
        </w:rPr>
        <w:t xml:space="preserve"> «Петр не был вовсе славолюбцем-завоевателем и в этом явился полным представителем своего народа, не завоевательного по природе племени и по условиям своей исторической жизни. Гений Петра высказался в ясном уразумении положения своего народа, он сознал, что его обязанность — вывести слабый, бедный, почти неизвестный народ из этого печального положения посредством цивилизации. Трудность дела представлялась ему во всей полноте по возвращении из-за границы, когда он мог сравнить виденное на Западе с тем, что он нашел в России, которая встретила его стрелецким бунтом. Он испытал страшное </w:t>
      </w:r>
      <w:r w:rsidRPr="00AF24F6">
        <w:rPr>
          <w:color w:val="000000"/>
          <w:sz w:val="28"/>
          <w:szCs w:val="28"/>
        </w:rPr>
        <w:lastRenderedPageBreak/>
        <w:t xml:space="preserve">искушение, сомнение, но вышел из него, вполне уверовавши в нравственные силы своего Народа, и не замедлил призвать его к великому подвигу, к пожертвованиям и лишениям всякого рода, показывая сам пример во всем этом. Ясно осознавши, что русский народ должен пройти трудную школу, Петр не </w:t>
      </w:r>
      <w:proofErr w:type="spellStart"/>
      <w:r w:rsidRPr="00AF24F6">
        <w:rPr>
          <w:color w:val="000000"/>
          <w:sz w:val="28"/>
          <w:szCs w:val="28"/>
        </w:rPr>
        <w:t>усумнился</w:t>
      </w:r>
      <w:proofErr w:type="spellEnd"/>
      <w:r w:rsidRPr="00AF24F6">
        <w:rPr>
          <w:color w:val="000000"/>
          <w:sz w:val="28"/>
          <w:szCs w:val="28"/>
        </w:rPr>
        <w:t xml:space="preserve"> подвергнуть его страдательному, унизительному положению ученика; но в то же время он успел уравновесить невыгоды этого положения славою и величием, превратить его в деятельное, успел создать политическое значение России и средства для его поддержания. Петру предстояла трудная задача: для образования русских людей необходимо было вызвать иностранных наставников, руководителей, которые, естественно, стремились подчинить учеников своему влиянию, стать выше их; но это унижало учеников, которых Петр хотел сделать как можно скорее мастерами; Петр не поддался искушению, не принял предложения вести дело успешно с людьми выученными, вполне приготовленными, но иностранцами, хотел, чтоб свои, русские, проходили деятельную школу, хотя бы это стоило и больших потерь, сопровождалось большими неудобствами... С какой бы точки зрения мы ни изучали эпоху преобразования, мы должны прийти в изумление перед нравственными и физическими силами преобразователя, сфера деятельности которого была бы так обширна».</w:t>
      </w:r>
    </w:p>
    <w:p w:rsidR="0033321B" w:rsidRPr="0033321B" w:rsidRDefault="0033321B" w:rsidP="0033321B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32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4. Личность Петра </w:t>
      </w:r>
      <w:r w:rsidRPr="003332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</w:t>
      </w:r>
      <w:r w:rsidRPr="0033321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 произведениях искусства.</w:t>
      </w:r>
      <w:r w:rsidRPr="003332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33321B" w:rsidRPr="009F1BBB" w:rsidRDefault="00F82B9C" w:rsidP="0033321B">
      <w:pPr>
        <w:pStyle w:val="a4"/>
        <w:shd w:val="clear" w:color="auto" w:fill="FFFFFF"/>
        <w:spacing w:before="0" w:beforeAutospacing="0" w:after="0" w:afterAutospacing="0" w:line="295" w:lineRule="atLeast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t xml:space="preserve">1) </w:t>
      </w:r>
      <w:r w:rsidR="0033321B" w:rsidRPr="009F1BBB">
        <w:rPr>
          <w:b/>
          <w:color w:val="000000" w:themeColor="text1"/>
          <w:sz w:val="28"/>
          <w:szCs w:val="28"/>
          <w:u w:val="single"/>
        </w:rPr>
        <w:t xml:space="preserve">А.С. Пушкин о Петре </w:t>
      </w:r>
      <w:r w:rsidR="0033321B" w:rsidRPr="009F1BBB">
        <w:rPr>
          <w:b/>
          <w:color w:val="000000" w:themeColor="text1"/>
          <w:sz w:val="28"/>
          <w:szCs w:val="28"/>
          <w:u w:val="single"/>
          <w:lang w:val="en-US"/>
        </w:rPr>
        <w:t>I</w:t>
      </w:r>
      <w:r w:rsidR="0033321B" w:rsidRPr="009F1BBB">
        <w:rPr>
          <w:b/>
          <w:color w:val="000000" w:themeColor="text1"/>
          <w:sz w:val="28"/>
          <w:szCs w:val="28"/>
          <w:u w:val="single"/>
        </w:rPr>
        <w:t>:</w:t>
      </w:r>
    </w:p>
    <w:p w:rsidR="0033321B" w:rsidRPr="00716AC8" w:rsidRDefault="0033321B" w:rsidP="0033321B">
      <w:pPr>
        <w:pStyle w:val="a4"/>
        <w:shd w:val="clear" w:color="auto" w:fill="FFFFFF"/>
        <w:spacing w:before="0" w:beforeAutospacing="0" w:after="0" w:afterAutospacing="0" w:line="295" w:lineRule="atLeast"/>
        <w:rPr>
          <w:color w:val="333333"/>
          <w:sz w:val="28"/>
          <w:szCs w:val="28"/>
          <w:u w:val="single"/>
        </w:rPr>
      </w:pPr>
    </w:p>
    <w:p w:rsidR="0033321B" w:rsidRPr="00716AC8" w:rsidRDefault="0033321B" w:rsidP="0033321B">
      <w:pPr>
        <w:pStyle w:val="a4"/>
        <w:shd w:val="clear" w:color="auto" w:fill="FFFFFF"/>
        <w:spacing w:before="0" w:beforeAutospacing="0" w:after="0" w:afterAutospacing="0" w:line="295" w:lineRule="atLeast"/>
        <w:rPr>
          <w:sz w:val="28"/>
          <w:szCs w:val="28"/>
        </w:rPr>
      </w:pPr>
      <w:r w:rsidRPr="00716AC8">
        <w:rPr>
          <w:sz w:val="28"/>
          <w:szCs w:val="28"/>
        </w:rPr>
        <w:t>То академик, то герой,</w:t>
      </w:r>
      <w:r w:rsidRPr="00716AC8">
        <w:rPr>
          <w:sz w:val="28"/>
          <w:szCs w:val="28"/>
        </w:rPr>
        <w:br/>
        <w:t>То мореплаватель, то плотник,</w:t>
      </w:r>
      <w:r w:rsidRPr="00716AC8">
        <w:rPr>
          <w:sz w:val="28"/>
          <w:szCs w:val="28"/>
        </w:rPr>
        <w:br/>
        <w:t>Он всеобъемлющей душой</w:t>
      </w:r>
      <w:r w:rsidRPr="00716AC8">
        <w:rPr>
          <w:sz w:val="28"/>
          <w:szCs w:val="28"/>
        </w:rPr>
        <w:br/>
        <w:t>На троне вечный был работник.</w:t>
      </w:r>
    </w:p>
    <w:p w:rsidR="0033321B" w:rsidRPr="00716AC8" w:rsidRDefault="0033321B" w:rsidP="0033321B">
      <w:pPr>
        <w:pStyle w:val="a4"/>
        <w:shd w:val="clear" w:color="auto" w:fill="FFFFFF"/>
        <w:spacing w:before="0" w:beforeAutospacing="0" w:after="148" w:afterAutospacing="0" w:line="295" w:lineRule="atLeast"/>
        <w:rPr>
          <w:rFonts w:ascii="Helvetica" w:hAnsi="Helvetica" w:cs="Helvetica"/>
          <w:color w:val="333333"/>
          <w:sz w:val="28"/>
          <w:szCs w:val="28"/>
        </w:rPr>
      </w:pPr>
      <w:r w:rsidRPr="00716AC8">
        <w:rPr>
          <w:rFonts w:ascii="Helvetica" w:hAnsi="Helvetica" w:cs="Helvetica"/>
          <w:color w:val="333333"/>
          <w:sz w:val="28"/>
          <w:szCs w:val="28"/>
        </w:rPr>
        <w:t xml:space="preserve">                                                           </w:t>
      </w:r>
    </w:p>
    <w:p w:rsidR="0033321B" w:rsidRPr="00716AC8" w:rsidRDefault="0033321B" w:rsidP="003332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6AC8">
        <w:rPr>
          <w:rFonts w:ascii="Times New Roman" w:hAnsi="Times New Roman" w:cs="Times New Roman"/>
          <w:sz w:val="28"/>
          <w:szCs w:val="28"/>
        </w:rPr>
        <w:t>Самодержавною рукой</w:t>
      </w:r>
    </w:p>
    <w:p w:rsidR="0033321B" w:rsidRPr="00716AC8" w:rsidRDefault="0033321B" w:rsidP="003332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6AC8">
        <w:rPr>
          <w:rFonts w:ascii="Times New Roman" w:hAnsi="Times New Roman" w:cs="Times New Roman"/>
          <w:sz w:val="28"/>
          <w:szCs w:val="28"/>
        </w:rPr>
        <w:t>Он смело сеял просвещенье, </w:t>
      </w:r>
      <w:r w:rsidRPr="00716AC8">
        <w:rPr>
          <w:rFonts w:ascii="Times New Roman" w:hAnsi="Times New Roman" w:cs="Times New Roman"/>
          <w:sz w:val="28"/>
          <w:szCs w:val="28"/>
        </w:rPr>
        <w:br/>
        <w:t> Не презирал страны род</w:t>
      </w:r>
      <w:r>
        <w:rPr>
          <w:rFonts w:ascii="Times New Roman" w:hAnsi="Times New Roman" w:cs="Times New Roman"/>
          <w:sz w:val="28"/>
          <w:szCs w:val="28"/>
        </w:rPr>
        <w:t>ной: </w:t>
      </w:r>
      <w:r>
        <w:rPr>
          <w:rFonts w:ascii="Times New Roman" w:hAnsi="Times New Roman" w:cs="Times New Roman"/>
          <w:sz w:val="28"/>
          <w:szCs w:val="28"/>
        </w:rPr>
        <w:br/>
        <w:t>Он знал ее предназначенье</w:t>
      </w:r>
      <w:r w:rsidRPr="00716AC8">
        <w:rPr>
          <w:rFonts w:ascii="Times New Roman" w:hAnsi="Times New Roman" w:cs="Times New Roman"/>
          <w:sz w:val="28"/>
          <w:szCs w:val="28"/>
        </w:rPr>
        <w:t>. </w:t>
      </w:r>
    </w:p>
    <w:p w:rsidR="0033321B" w:rsidRDefault="0033321B" w:rsidP="00F82B9C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82B9C" w:rsidRPr="00F82B9C" w:rsidRDefault="00F82B9C" w:rsidP="00F82B9C">
      <w:pPr>
        <w:pStyle w:val="a4"/>
        <w:shd w:val="clear" w:color="auto" w:fill="FFFFFF"/>
        <w:spacing w:before="30" w:beforeAutospacing="0" w:after="6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F82B9C">
        <w:rPr>
          <w:b/>
          <w:color w:val="000000"/>
          <w:sz w:val="28"/>
          <w:szCs w:val="28"/>
        </w:rPr>
        <w:t>М.В.Ломоносов</w:t>
      </w:r>
      <w:r w:rsidRPr="00F82B9C">
        <w:rPr>
          <w:color w:val="000000"/>
          <w:sz w:val="28"/>
          <w:szCs w:val="28"/>
        </w:rPr>
        <w:t xml:space="preserve"> сочинил несколько стихотворений "К статуе Петра Великого".В данном вопросе речь идет об этом стихотворении: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>Се образ изваян премудрого героя,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>Что, ради подданных лишив себя покоя,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>Последний принял чин и царствуя служил,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>Свои законы сам примером утвердил,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proofErr w:type="spellStart"/>
      <w:r w:rsidRPr="00F82B9C">
        <w:rPr>
          <w:color w:val="000000"/>
          <w:sz w:val="28"/>
          <w:szCs w:val="28"/>
        </w:rPr>
        <w:t>Рожденны</w:t>
      </w:r>
      <w:proofErr w:type="spellEnd"/>
      <w:r w:rsidRPr="00F82B9C">
        <w:rPr>
          <w:color w:val="000000"/>
          <w:sz w:val="28"/>
          <w:szCs w:val="28"/>
        </w:rPr>
        <w:t xml:space="preserve"> к скипетру, простер в работу руки,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proofErr w:type="spellStart"/>
      <w:r w:rsidRPr="00F82B9C">
        <w:rPr>
          <w:color w:val="000000"/>
          <w:sz w:val="28"/>
          <w:szCs w:val="28"/>
        </w:rPr>
        <w:t>Монаршу</w:t>
      </w:r>
      <w:proofErr w:type="spellEnd"/>
      <w:r w:rsidRPr="00F82B9C">
        <w:rPr>
          <w:color w:val="000000"/>
          <w:sz w:val="28"/>
          <w:szCs w:val="28"/>
        </w:rPr>
        <w:t xml:space="preserve"> власть скрывал, чтоб нам открыть науки.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>Когда он строил град, сносил труды в войнах,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>В землях далеких был и странствовал в морях,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lastRenderedPageBreak/>
        <w:t xml:space="preserve">Художников сбирал и обучал </w:t>
      </w:r>
      <w:proofErr w:type="spellStart"/>
      <w:r w:rsidRPr="00F82B9C">
        <w:rPr>
          <w:color w:val="000000"/>
          <w:sz w:val="28"/>
          <w:szCs w:val="28"/>
        </w:rPr>
        <w:t>солдатов</w:t>
      </w:r>
      <w:proofErr w:type="spellEnd"/>
      <w:r w:rsidRPr="00F82B9C">
        <w:rPr>
          <w:color w:val="000000"/>
          <w:sz w:val="28"/>
          <w:szCs w:val="28"/>
        </w:rPr>
        <w:t>,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 xml:space="preserve">Домашних побеждал и внешних </w:t>
      </w:r>
      <w:proofErr w:type="spellStart"/>
      <w:r w:rsidRPr="00F82B9C">
        <w:rPr>
          <w:color w:val="000000"/>
          <w:sz w:val="28"/>
          <w:szCs w:val="28"/>
        </w:rPr>
        <w:t>сопостатов</w:t>
      </w:r>
      <w:proofErr w:type="spellEnd"/>
      <w:r w:rsidRPr="00F82B9C">
        <w:rPr>
          <w:color w:val="000000"/>
          <w:sz w:val="28"/>
          <w:szCs w:val="28"/>
        </w:rPr>
        <w:t>;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>И словом, се есть Петр, отечества Отец;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>Земное божество Россия почитает,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 xml:space="preserve">И столько </w:t>
      </w:r>
      <w:proofErr w:type="spellStart"/>
      <w:r w:rsidRPr="00F82B9C">
        <w:rPr>
          <w:color w:val="000000"/>
          <w:sz w:val="28"/>
          <w:szCs w:val="28"/>
        </w:rPr>
        <w:t>олтарей</w:t>
      </w:r>
      <w:proofErr w:type="spellEnd"/>
      <w:r w:rsidRPr="00F82B9C">
        <w:rPr>
          <w:color w:val="000000"/>
          <w:sz w:val="28"/>
          <w:szCs w:val="28"/>
        </w:rPr>
        <w:t xml:space="preserve"> пред зраком сим пылает,</w:t>
      </w:r>
    </w:p>
    <w:p w:rsid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  <w:r w:rsidRPr="00F82B9C">
        <w:rPr>
          <w:color w:val="000000"/>
          <w:sz w:val="28"/>
          <w:szCs w:val="28"/>
        </w:rPr>
        <w:t>Коль много есть ему обязанных сердец.</w:t>
      </w:r>
    </w:p>
    <w:p w:rsidR="00F82B9C" w:rsidRPr="00F82B9C" w:rsidRDefault="00F82B9C" w:rsidP="00F82B9C">
      <w:pPr>
        <w:pStyle w:val="a4"/>
        <w:shd w:val="clear" w:color="auto" w:fill="F3F3F3"/>
        <w:spacing w:before="30" w:beforeAutospacing="0" w:after="60" w:afterAutospacing="0"/>
        <w:rPr>
          <w:color w:val="000000"/>
          <w:sz w:val="28"/>
          <w:szCs w:val="28"/>
        </w:rPr>
      </w:pPr>
    </w:p>
    <w:p w:rsidR="00F82B9C" w:rsidRPr="009F1BBB" w:rsidRDefault="00F82B9C" w:rsidP="0033321B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3321B" w:rsidRPr="009F1BBB" w:rsidRDefault="0033321B" w:rsidP="0033321B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716AC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История создания памятника Петру </w:t>
      </w:r>
      <w:r w:rsidRPr="00716AC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  <w:lang w:val="en-US"/>
        </w:rPr>
        <w:t>I</w:t>
      </w:r>
    </w:p>
    <w:p w:rsidR="0033321B" w:rsidRPr="00716AC8" w:rsidRDefault="0033321B" w:rsidP="0033321B">
      <w:pPr>
        <w:shd w:val="clear" w:color="auto" w:fill="FFFFFF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6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«Гром-камень»</w:t>
      </w:r>
    </w:p>
    <w:p w:rsidR="0033321B" w:rsidRPr="00716AC8" w:rsidRDefault="0033321B" w:rsidP="0033321B">
      <w:pPr>
        <w:shd w:val="clear" w:color="auto" w:fill="FFFFFF"/>
        <w:spacing w:after="0" w:line="414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en-US"/>
        </w:rPr>
      </w:pPr>
      <w:r w:rsidRPr="00716AC8">
        <w:rPr>
          <w:rFonts w:ascii="Arial" w:eastAsia="Times New Roman" w:hAnsi="Arial" w:cs="Arial"/>
          <w:i/>
          <w:iCs/>
          <w:color w:val="252525"/>
          <w:sz w:val="26"/>
          <w:szCs w:val="26"/>
        </w:rPr>
        <w:t xml:space="preserve"> </w:t>
      </w:r>
      <w:r w:rsidRPr="00716AC8">
        <w:rPr>
          <w:rFonts w:ascii="Arial" w:eastAsia="Times New Roman" w:hAnsi="Arial" w:cs="Arial"/>
          <w:i/>
          <w:iCs/>
          <w:color w:val="252525"/>
          <w:sz w:val="26"/>
          <w:szCs w:val="26"/>
        </w:rPr>
        <w:tab/>
      </w: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Гром-камень был найден в окрестностях деревни </w:t>
      </w:r>
      <w:hyperlink r:id="rId10" w:tooltip="Конная Лахта" w:history="1">
        <w:r w:rsidRPr="00716A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Конная </w:t>
        </w:r>
        <w:proofErr w:type="spellStart"/>
        <w:r w:rsidRPr="00716A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Лахта</w:t>
        </w:r>
        <w:proofErr w:type="spellEnd"/>
      </w:hyperlink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Путь камня до места погрузки был равен 7855 метрам.</w:t>
      </w:r>
    </w:p>
    <w:p w:rsidR="0033321B" w:rsidRPr="00716AC8" w:rsidRDefault="0033321B" w:rsidP="0033321B">
      <w:pPr>
        <w:shd w:val="clear" w:color="auto" w:fill="F9F9F9"/>
        <w:spacing w:after="0" w:line="41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16AC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2379980" cy="1418590"/>
            <wp:effectExtent l="19050" t="0" r="1270" b="0"/>
            <wp:docPr id="2" name="Рисунок 1" descr="https://upload.wikimedia.org/wikipedia/commons/thumb/2/29/Thunder_Stone.jpg/250px-Thunder_Stone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2/29/Thunder_Stone.jpg/250px-Thunder_Stone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141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21B" w:rsidRDefault="0033321B" w:rsidP="0033321B">
      <w:pPr>
        <w:shd w:val="clear" w:color="auto" w:fill="FFFFFF"/>
        <w:spacing w:before="120" w:after="120" w:line="414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никальная операция продолжалась с 15 ноября 1769 год по 27 марта 1770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года. Для</w:t>
      </w: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погрузки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доставки соорудили специальную пристань, специальный корабль.</w:t>
      </w:r>
    </w:p>
    <w:p w:rsidR="0033321B" w:rsidRPr="007859DF" w:rsidRDefault="0033321B" w:rsidP="0033321B">
      <w:pPr>
        <w:shd w:val="clear" w:color="auto" w:fill="FFFFFF"/>
        <w:spacing w:before="120" w:after="120" w:line="414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Работы по обтёске пьедестала проводились во время движения камня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 Петербурге</w:t>
      </w: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Окончательный вид камень приобрёл уже на Сенатской площади, значительно утратив после обработки свои первоначальные размеры.</w:t>
      </w:r>
      <w:r w:rsidRPr="00716AC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33321B" w:rsidRPr="00716AC8" w:rsidRDefault="0033321B" w:rsidP="0033321B">
      <w:pPr>
        <w:shd w:val="clear" w:color="auto" w:fill="F9F9F9"/>
        <w:spacing w:after="0" w:line="41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16AC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810000" cy="2414905"/>
            <wp:effectExtent l="19050" t="0" r="0" b="0"/>
            <wp:docPr id="3" name="Рисунок 2" descr="https://upload.wikimedia.org/wikipedia/commons/thumb/5/53/Bronze_Horseman_unveiling.jpg/400px-Bronze_Horseman_unveiling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5/53/Bronze_Horseman_unveiling.jpg/400px-Bronze_Horseman_unveiling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1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21B" w:rsidRPr="007859DF" w:rsidRDefault="0033321B" w:rsidP="0033321B">
      <w:pPr>
        <w:shd w:val="clear" w:color="auto" w:fill="F9F9F9"/>
        <w:spacing w:after="192" w:line="336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859D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Открытие монумента Петру Великому</w:t>
      </w:r>
      <w:r w:rsidRPr="007859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Гравюра А. К. Мельникова с рисунка А. П. Давыдова, 1782</w:t>
      </w:r>
    </w:p>
    <w:p w:rsidR="0033321B" w:rsidRPr="00716AC8" w:rsidRDefault="0033321B" w:rsidP="0033321B">
      <w:pPr>
        <w:shd w:val="clear" w:color="auto" w:fill="FFFFFF"/>
        <w:spacing w:before="120" w:after="120" w:line="414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</w:t>
      </w: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 подготовительные работы к отливке осуществлял сам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автор памятника </w:t>
      </w: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Фальконе.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</w:t>
      </w: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аботы по завершению памятника были поручены </w:t>
      </w:r>
      <w:hyperlink r:id="rId15" w:tooltip="Фельтен, Юрий Матвеевич" w:history="1">
        <w:r w:rsidRPr="00716A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Ю. М. </w:t>
        </w:r>
        <w:proofErr w:type="spellStart"/>
        <w:r w:rsidRPr="00716A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Фельтену</w:t>
        </w:r>
        <w:proofErr w:type="spellEnd"/>
      </w:hyperlink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Памятник был торжественно открыт 7 августа(</w:t>
      </w:r>
      <w:hyperlink r:id="rId16" w:tooltip="18 августа" w:history="1">
        <w:r w:rsidRPr="00716A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18 августа</w:t>
        </w:r>
      </w:hyperlink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hyperlink r:id="rId17" w:tooltip="1782 год" w:history="1">
        <w:r w:rsidRPr="00716A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1782 года</w:t>
        </w:r>
      </w:hyperlink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3321B" w:rsidRPr="00716AC8" w:rsidRDefault="0033321B" w:rsidP="0033321B">
      <w:pPr>
        <w:shd w:val="clear" w:color="auto" w:fill="FFFFFF"/>
        <w:spacing w:before="120" w:after="120" w:line="414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 был второй конный памятник русскому царю. В условном одеянии, на вздыбленной лошади, Пётр изображается Фальконе как законодатель и цивилизатор. Вот что писал по этому поводу сам Фальконе: «Монумент мой будет прост… Я ограничусь только статуей этого героя, которого я не трактую ни как великого полководца, ни как победителя, хотя он, конечно, был и тем и другим. Гораздо выше личность созидателя-законодателя…» Скульптор изобразил Петра в подчёркнуто динамическом состоянии, одел его в простую и лёгкую одежду, которая, по словам скульптора, принадлежит «всем нациям, всем мужам и всем векам; одним словом, это героическое одеяние». Богатое седло он заменил медвежьей шкурой, которая символизирует нацию, цивилизованную государем. Постамент в виде громадной скалы — символ преодоленных Петром I трудностей, а введённая в композицию змея представляет собой остроумную находку в решении задачи по обеспечению статической устойчивости монумента. Её появление под ногами вздыбленного коня достаточно убедительно объясняется тем, что она изображает «враждебные силы». И только венок из лавра, венчающий голову, да меч, висящий у пояса, указывают на роль Петра как полководца-победителя.</w:t>
      </w:r>
    </w:p>
    <w:p w:rsidR="0033321B" w:rsidRPr="00716AC8" w:rsidRDefault="0033321B" w:rsidP="0033321B">
      <w:pPr>
        <w:shd w:val="clear" w:color="auto" w:fill="FFFFFF"/>
        <w:spacing w:before="120" w:after="120" w:line="414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мнению Екатерины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</w:t>
      </w: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амятник должен был изображать победу цивилизации, разума, человеческой воли над дикой природой. Постамент памятника призван был символизировать природу, варварство, и тот факт, что Фальконе обтесал грандиозный «Гром-камень», отполировал его, вызвал возмущение и критику современников.</w:t>
      </w:r>
    </w:p>
    <w:p w:rsidR="0033321B" w:rsidRPr="0033321B" w:rsidRDefault="0033321B" w:rsidP="0033321B">
      <w:pPr>
        <w:shd w:val="clear" w:color="auto" w:fill="FFFFFF"/>
        <w:spacing w:before="120" w:after="120" w:line="414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Надпись на постаменте гласит: «ПЕТРУ </w:t>
      </w:r>
      <w:proofErr w:type="spellStart"/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перьво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ЕКАТЕРИНА вторая лѣта 1782.», </w:t>
      </w:r>
      <w:r w:rsidRPr="00716A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подчеркивая тем самым замысел императрицы: установить линию преемственности, наследия между деяниями Петра и собственной деятельностью.</w:t>
      </w:r>
    </w:p>
    <w:p w:rsidR="0033321B" w:rsidRPr="0033321B" w:rsidRDefault="0033321B" w:rsidP="00AF24F6">
      <w:pPr>
        <w:pStyle w:val="a4"/>
        <w:shd w:val="clear" w:color="auto" w:fill="FFFFFF"/>
        <w:rPr>
          <w:b/>
          <w:color w:val="000000"/>
          <w:sz w:val="28"/>
          <w:szCs w:val="28"/>
          <w:shd w:val="clear" w:color="auto" w:fill="FFFFFF"/>
        </w:rPr>
      </w:pPr>
      <w:r w:rsidRPr="0033321B">
        <w:rPr>
          <w:b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Pr="0033321B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Значение преобразований.</w:t>
      </w:r>
    </w:p>
    <w:p w:rsidR="0033321B" w:rsidRPr="0033321B" w:rsidRDefault="0033321B" w:rsidP="0033321B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sz w:val="28"/>
          <w:szCs w:val="28"/>
        </w:rPr>
        <w:t>В правлении любого государя можно найти достоинства и недостатки. Нет человека, который мог бы угодить всем без исключения. Стараясь помочь народу, правитель забывает о верхней версте населения, а заботясь о последних, он не думает о страданиях народа. Но это лишь пример, на деле все куда сложнее. Правление Петра I, по мнению разных людей, принесло пользу и вред стране. Подробней об этом и пойдет речь в статье.</w:t>
      </w:r>
    </w:p>
    <w:p w:rsidR="0033321B" w:rsidRPr="0033321B" w:rsidRDefault="0033321B" w:rsidP="0033321B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sz w:val="28"/>
          <w:szCs w:val="28"/>
        </w:rPr>
        <w:lastRenderedPageBreak/>
        <w:t>Плюсы</w:t>
      </w:r>
    </w:p>
    <w:p w:rsidR="0033321B" w:rsidRPr="0033321B" w:rsidRDefault="0033321B" w:rsidP="0033321B">
      <w:pPr>
        <w:numPr>
          <w:ilvl w:val="0"/>
          <w:numId w:val="23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sz w:val="28"/>
          <w:szCs w:val="28"/>
        </w:rPr>
        <w:t>Главное преимущество правления Петра I – </w:t>
      </w:r>
      <w:r w:rsidRPr="0033321B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проведение реформ</w:t>
      </w:r>
      <w:r w:rsidRPr="0033321B">
        <w:rPr>
          <w:rFonts w:ascii="Times New Roman" w:eastAsia="Times New Roman" w:hAnsi="Times New Roman" w:cs="Times New Roman"/>
          <w:sz w:val="28"/>
          <w:szCs w:val="28"/>
        </w:rPr>
        <w:t>, которые во многом помогли государству стать сильнее и решили некоторые сложные вопросы и проблемы, имеющиеся в нем. Благодаря твердости, упорству Петр I сумел реконструировать государство в некоторых областях до неузнаваемости, разумеется, в положительную сторону.</w:t>
      </w:r>
    </w:p>
    <w:p w:rsidR="0033321B" w:rsidRPr="0033321B" w:rsidRDefault="0033321B" w:rsidP="0033321B">
      <w:pPr>
        <w:numPr>
          <w:ilvl w:val="0"/>
          <w:numId w:val="23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sz w:val="28"/>
          <w:szCs w:val="28"/>
        </w:rPr>
        <w:t>Система государственного управления стала </w:t>
      </w:r>
      <w:r w:rsidRPr="0033321B">
        <w:rPr>
          <w:rFonts w:ascii="Times New Roman" w:eastAsia="Times New Roman" w:hAnsi="Times New Roman" w:cs="Times New Roman"/>
          <w:b/>
          <w:bCs/>
          <w:sz w:val="28"/>
          <w:szCs w:val="28"/>
        </w:rPr>
        <w:t>намного проще и удобней</w:t>
      </w:r>
      <w:r w:rsidRPr="0033321B">
        <w:rPr>
          <w:rFonts w:ascii="Times New Roman" w:eastAsia="Times New Roman" w:hAnsi="Times New Roman" w:cs="Times New Roman"/>
          <w:sz w:val="28"/>
          <w:szCs w:val="28"/>
        </w:rPr>
        <w:t>. Создание контролирующих органов во многом облегчило управление.</w:t>
      </w:r>
    </w:p>
    <w:p w:rsidR="0033321B" w:rsidRPr="0033321B" w:rsidRDefault="0033321B" w:rsidP="0033321B">
      <w:pPr>
        <w:numPr>
          <w:ilvl w:val="0"/>
          <w:numId w:val="23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sz w:val="28"/>
          <w:szCs w:val="28"/>
        </w:rPr>
        <w:t>Петр I создал сильнейшую регулярную армию и военно-морской флот за невероятно короткий срок.</w:t>
      </w:r>
    </w:p>
    <w:p w:rsidR="0033321B" w:rsidRPr="0033321B" w:rsidRDefault="0033321B" w:rsidP="0033321B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noProof/>
          <w:color w:val="404040"/>
          <w:sz w:val="28"/>
          <w:szCs w:val="28"/>
        </w:rPr>
        <w:drawing>
          <wp:inline distT="0" distB="0" distL="0" distR="0">
            <wp:extent cx="6753225" cy="4381500"/>
            <wp:effectExtent l="19050" t="0" r="9525" b="0"/>
            <wp:docPr id="9" name="Рисунок 1" descr="Армия Петр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рмия Петра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438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21B" w:rsidRPr="0033321B" w:rsidRDefault="0033321B" w:rsidP="0033321B">
      <w:pPr>
        <w:numPr>
          <w:ilvl w:val="0"/>
          <w:numId w:val="24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sz w:val="28"/>
          <w:szCs w:val="28"/>
        </w:rPr>
        <w:t>Церкви с крестьянами стали владениями государства.</w:t>
      </w:r>
    </w:p>
    <w:p w:rsidR="0033321B" w:rsidRPr="0033321B" w:rsidRDefault="0033321B" w:rsidP="0033321B">
      <w:pPr>
        <w:numPr>
          <w:ilvl w:val="0"/>
          <w:numId w:val="24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sz w:val="28"/>
          <w:szCs w:val="28"/>
        </w:rPr>
        <w:t>Долгое время Петр I изучал </w:t>
      </w:r>
      <w:r w:rsidRPr="0033321B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образовательную программу европейских стран</w:t>
      </w:r>
      <w:r w:rsidRPr="0033321B">
        <w:rPr>
          <w:rFonts w:ascii="Times New Roman" w:eastAsia="Times New Roman" w:hAnsi="Times New Roman" w:cs="Times New Roman"/>
          <w:sz w:val="28"/>
          <w:szCs w:val="28"/>
        </w:rPr>
        <w:t xml:space="preserve">. Для начала начали массово строиться учебные заведения разного профиля. Это были и простые школы и учреждения для девочек, мальчиков, университеты и так далее. В своих образовательных реформах он во многом ориентировался на запад, благодаря </w:t>
      </w:r>
      <w:r w:rsidRPr="0033321B">
        <w:rPr>
          <w:rFonts w:ascii="Times New Roman" w:eastAsia="Times New Roman" w:hAnsi="Times New Roman" w:cs="Times New Roman"/>
          <w:sz w:val="28"/>
          <w:szCs w:val="28"/>
        </w:rPr>
        <w:lastRenderedPageBreak/>
        <w:t>чему система школ и университетов стала лучше и качественней. Более того, попасть в школу теперь было намного проще, чем ранее. Учеников стало в разы больше, население начинало новую жизнь образованного человека, с новыми возможностями не только на родине, но и за рубежом.</w:t>
      </w:r>
    </w:p>
    <w:p w:rsidR="0033321B" w:rsidRPr="0033321B" w:rsidRDefault="0033321B" w:rsidP="0033321B">
      <w:pPr>
        <w:numPr>
          <w:ilvl w:val="0"/>
          <w:numId w:val="24"/>
        </w:numPr>
        <w:shd w:val="clear" w:color="auto" w:fill="FFFFFF"/>
        <w:spacing w:before="120" w:after="150" w:line="45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запад равнялась не только образовательная система, но и многие другие. Стали массово строиться </w:t>
      </w:r>
      <w:r w:rsidRPr="00333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новые заводы, фабрики</w:t>
      </w: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проводилась разработка и усиленная добыча полезных ископаемых. Вводились новые методы и технологии работы, которые упрощали труд, но при этом появилось больше рабочих мест, что было для простых людей настоящим подарком. Преобразования коснулись и сельского хозяйства. Государство закупило новые орудия труда. Культуры, виды домашних животных. Это разнообразило возможности сельского хозяйства, умножило их в десятки раз.</w:t>
      </w:r>
    </w:p>
    <w:p w:rsidR="0033321B" w:rsidRPr="0033321B" w:rsidRDefault="0033321B" w:rsidP="0033321B">
      <w:pPr>
        <w:numPr>
          <w:ilvl w:val="0"/>
          <w:numId w:val="24"/>
        </w:numPr>
        <w:shd w:val="clear" w:color="auto" w:fill="FFFFFF"/>
        <w:spacing w:before="120" w:after="150" w:line="45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Благодаря новым реформам значительно </w:t>
      </w:r>
      <w:r w:rsidRPr="003332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пополнилась государственная казна</w:t>
      </w: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. Государство процветало, получило новые возможности не только на внутреннем рынке, но и на внешнем. Другие государства Европы и Азии стали пересматривать свое отношение к России в лучшую сторону. Россию начали признавать и уважать.</w:t>
      </w:r>
    </w:p>
    <w:p w:rsidR="0033321B" w:rsidRPr="0033321B" w:rsidRDefault="0033321B" w:rsidP="0033321B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252525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color w:val="252525"/>
          <w:sz w:val="28"/>
          <w:szCs w:val="28"/>
        </w:rPr>
        <w:t>Минусы</w:t>
      </w:r>
    </w:p>
    <w:p w:rsidR="0033321B" w:rsidRPr="0033321B" w:rsidRDefault="0033321B" w:rsidP="0033321B">
      <w:pPr>
        <w:numPr>
          <w:ilvl w:val="0"/>
          <w:numId w:val="30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Несмотря на пользу и положительные стороны реформ Петра I, были противники их проведения. Любая система имеет две «стороны медали», также было и с реформами Петра. Так что назвать их идеальными невозможно.</w:t>
      </w:r>
    </w:p>
    <w:p w:rsidR="0033321B" w:rsidRPr="0033321B" w:rsidRDefault="0033321B" w:rsidP="0033321B">
      <w:pPr>
        <w:numPr>
          <w:ilvl w:val="0"/>
          <w:numId w:val="30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системы государственного управления привело к появлению </w:t>
      </w:r>
      <w:r w:rsidRPr="00F82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бюрократии и коррупции</w:t>
      </w: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. Каждый чиновник хотел получить долю прибыли в личный карман, а простые люди от этого страдали. Кроме того, новая система не была опробована ранее, что привело к неразберихе на первое время.</w:t>
      </w:r>
    </w:p>
    <w:p w:rsidR="0033321B" w:rsidRPr="0033321B" w:rsidRDefault="0033321B" w:rsidP="0033321B">
      <w:pPr>
        <w:numPr>
          <w:ilvl w:val="0"/>
          <w:numId w:val="30"/>
        </w:numPr>
        <w:shd w:val="clear" w:color="auto" w:fill="FFFFFF"/>
        <w:spacing w:before="120" w:after="150" w:line="45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2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Армия и флот были созданы «на скорую руку»</w:t>
      </w: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Да, это было достижение, но не для тех, кто там служил. Все же состояние службы было низким, у служащих не было ни качественной формы, ни даже хороших казарм, где они могли бы отдохнуть. Также страдало, и качество пищи, которую они ели. В общем, недостатков было уйма, и это вполне ожидаемо, ведь целью было не качество, а скорость. Для тех, кто сидел в теплых кабинетах это не проблема и </w:t>
      </w: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даже большое достижение, но если бы можно было спросить мнение несчастных служащих, то наверняка они были недовольны таким отношением.</w:t>
      </w:r>
    </w:p>
    <w:p w:rsidR="0033321B" w:rsidRPr="0033321B" w:rsidRDefault="0033321B" w:rsidP="0033321B">
      <w:pPr>
        <w:numPr>
          <w:ilvl w:val="0"/>
          <w:numId w:val="30"/>
        </w:numPr>
        <w:shd w:val="clear" w:color="auto" w:fill="FFFFFF"/>
        <w:spacing w:before="120" w:after="150" w:line="45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тратить деньги из казны, ее изначально нужно было пополнить. Для этого были введены </w:t>
      </w:r>
      <w:r w:rsidRPr="00F82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новые увеличенные налоги</w:t>
      </w: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. Население обнищало и сильно страдало из-за этого.</w:t>
      </w:r>
    </w:p>
    <w:p w:rsidR="0033321B" w:rsidRPr="0033321B" w:rsidRDefault="0033321B" w:rsidP="0033321B">
      <w:pPr>
        <w:shd w:val="clear" w:color="auto" w:fill="FFFFFF"/>
        <w:spacing w:after="0" w:line="240" w:lineRule="auto"/>
        <w:jc w:val="center"/>
        <w:rPr>
          <w:ins w:id="1" w:author="Unknown"/>
          <w:rFonts w:ascii="Times New Roman" w:eastAsia="Times New Roman" w:hAnsi="Times New Roman" w:cs="Times New Roman"/>
          <w:color w:val="404040"/>
          <w:sz w:val="28"/>
          <w:szCs w:val="28"/>
        </w:rPr>
      </w:pPr>
      <w:ins w:id="2" w:author="Unknown">
        <w:r w:rsidRPr="0033321B">
          <w:rPr>
            <w:rFonts w:ascii="Times New Roman" w:eastAsia="Times New Roman" w:hAnsi="Times New Roman" w:cs="Times New Roman"/>
            <w:color w:val="404040"/>
            <w:sz w:val="28"/>
            <w:szCs w:val="28"/>
          </w:rPr>
          <w:t>        </w:t>
        </w:r>
      </w:ins>
    </w:p>
    <w:p w:rsidR="0033321B" w:rsidRPr="0033321B" w:rsidRDefault="0033321B" w:rsidP="0033321B">
      <w:pPr>
        <w:numPr>
          <w:ilvl w:val="0"/>
          <w:numId w:val="32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2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Авторитет церкви сильно упал</w:t>
      </w: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. Причиной послужило то, что церковь стала принадлежать государству, и именно оно решало, как и что ей делать. Население не могло никак на это не отреагировать. «Всемогущая» церковь – их оплот надежды теперь также стала частью государства, которое ущемляет их права.</w:t>
      </w:r>
    </w:p>
    <w:p w:rsidR="0033321B" w:rsidRPr="0033321B" w:rsidRDefault="0033321B" w:rsidP="0033321B">
      <w:pPr>
        <w:numPr>
          <w:ilvl w:val="0"/>
          <w:numId w:val="32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работы на заводах, фабриках и даже в сельском хозяйстве были нужны </w:t>
      </w:r>
      <w:r w:rsidRPr="00F82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новые рабочие руки</w:t>
      </w: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этого простой народ часто принуждали к работе, забирали из семей на несколько месяцев. Разумеется, за такую работу им платили, но не достаточно, чтобы покрыть физическую и моральную усталость.</w:t>
      </w:r>
    </w:p>
    <w:p w:rsidR="0033321B" w:rsidRPr="0033321B" w:rsidRDefault="0033321B" w:rsidP="0033321B">
      <w:pPr>
        <w:numPr>
          <w:ilvl w:val="0"/>
          <w:numId w:val="32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Государство пополнило казну, но и </w:t>
      </w:r>
      <w:r w:rsidRPr="00F82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весьма много тратило</w:t>
      </w: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. Пусть не качественная, но армия и флот были созданы, и для этого было потрачено очень много средств. Также как и на их содержание. То же касается постройки школ, заводов, фабрик и так далее. Ничего не дается бесплатно.</w:t>
      </w:r>
    </w:p>
    <w:p w:rsidR="0033321B" w:rsidRDefault="0033321B" w:rsidP="0033321B">
      <w:pPr>
        <w:numPr>
          <w:ilvl w:val="0"/>
          <w:numId w:val="32"/>
        </w:numPr>
        <w:shd w:val="clear" w:color="auto" w:fill="FFFFFF"/>
        <w:spacing w:before="120" w:after="150" w:line="450" w:lineRule="atLeast"/>
        <w:ind w:left="-4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21B">
        <w:rPr>
          <w:rFonts w:ascii="Times New Roman" w:eastAsia="Times New Roman" w:hAnsi="Times New Roman" w:cs="Times New Roman"/>
          <w:color w:val="000000"/>
          <w:sz w:val="28"/>
          <w:szCs w:val="28"/>
        </w:rPr>
        <w:t>Был еще один весомый недостаток. Петр I «ломал» не только систему управления, обучения, служения и работы в России, но и традиционные представления, культуру российского общества. Это была крайняя граница, через которую не стоило переступать. Возможно, для богатого слоя населения это было и не важно, но простой люд сильно пострадал от этого, отчего и невзлюбил правителя.</w:t>
      </w:r>
    </w:p>
    <w:p w:rsidR="00F82B9C" w:rsidRDefault="00F82B9C" w:rsidP="00F82B9C">
      <w:pPr>
        <w:pStyle w:val="a4"/>
        <w:shd w:val="clear" w:color="auto" w:fill="FFFFFF"/>
        <w:spacing w:before="0" w:beforeAutospacing="0" w:after="360" w:afterAutospacing="0"/>
        <w:rPr>
          <w:b/>
          <w:color w:val="14415C" w:themeColor="accent3" w:themeShade="BF"/>
          <w:sz w:val="28"/>
          <w:szCs w:val="28"/>
        </w:rPr>
      </w:pPr>
      <w:r w:rsidRPr="00F82B9C">
        <w:rPr>
          <w:b/>
          <w:color w:val="14415C" w:themeColor="accent3" w:themeShade="BF"/>
          <w:sz w:val="28"/>
          <w:szCs w:val="28"/>
        </w:rPr>
        <w:t>Синяя шляпа</w:t>
      </w:r>
    </w:p>
    <w:p w:rsidR="00FC2D7F" w:rsidRPr="008B4E89" w:rsidRDefault="00F82B9C" w:rsidP="008B4E89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F82B9C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Личность Петра I и его реформы вызывали и вызывают до сих пор споры, которые то затихают, то усиливаются. Усиливаются тогда, когда страна оказывается перед выбором пути дальнейшего развития. Сегодня в стране вновь происходят перемены – реформы, которые затрагивают все стороны жизни: экономику, политику, общественную жизнь, вооруженные силы, культуру, образование, быт. Именно поэтому интересно и важно знать историю, уметь извлекать уроки из прошлого.</w:t>
      </w:r>
      <w:r w:rsidR="00FC2D7F">
        <w:rPr>
          <w:rFonts w:ascii="Verdana" w:hAnsi="Verdana"/>
          <w:color w:val="000000"/>
          <w:sz w:val="21"/>
          <w:szCs w:val="21"/>
        </w:rPr>
        <w:br/>
      </w:r>
    </w:p>
    <w:p w:rsidR="00F90175" w:rsidRDefault="00F90175" w:rsidP="00F90175">
      <w:pPr>
        <w:pStyle w:val="a4"/>
        <w:shd w:val="clear" w:color="auto" w:fill="FFFFFF"/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Домашнее задание:</w:t>
      </w:r>
    </w:p>
    <w:p w:rsidR="0034290A" w:rsidRDefault="0034290A" w:rsidP="0034290A">
      <w:pPr>
        <w:pStyle w:val="a4"/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0175">
        <w:rPr>
          <w:sz w:val="28"/>
          <w:szCs w:val="28"/>
        </w:rPr>
        <w:t>. Артемов В.В. История Отечества: с древнейших времен до наших дней (10-е изд.</w:t>
      </w:r>
      <w:r w:rsidRPr="0034290A">
        <w:rPr>
          <w:sz w:val="28"/>
          <w:szCs w:val="28"/>
        </w:rPr>
        <w:t xml:space="preserve"> </w:t>
      </w:r>
      <w:r w:rsidR="008B4E89">
        <w:rPr>
          <w:sz w:val="28"/>
          <w:szCs w:val="28"/>
        </w:rPr>
        <w:t>, стер.) М.-2020</w:t>
      </w:r>
      <w:r>
        <w:rPr>
          <w:sz w:val="28"/>
          <w:szCs w:val="28"/>
        </w:rPr>
        <w:t>г., учебник  п.16., стр.127 -133</w:t>
      </w:r>
    </w:p>
    <w:p w:rsidR="0034290A" w:rsidRPr="0090063B" w:rsidRDefault="0034290A" w:rsidP="0034290A">
      <w:pPr>
        <w:pStyle w:val="a4"/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Написать </w:t>
      </w:r>
      <w:proofErr w:type="spellStart"/>
      <w:r>
        <w:rPr>
          <w:sz w:val="28"/>
          <w:szCs w:val="28"/>
        </w:rPr>
        <w:t>синквейн</w:t>
      </w:r>
      <w:proofErr w:type="spellEnd"/>
      <w:r>
        <w:rPr>
          <w:sz w:val="28"/>
          <w:szCs w:val="28"/>
        </w:rPr>
        <w:t>:  (по выбору)</w:t>
      </w:r>
      <w:r w:rsidR="0090063B">
        <w:rPr>
          <w:sz w:val="28"/>
          <w:szCs w:val="28"/>
        </w:rPr>
        <w:t xml:space="preserve">: Петр </w:t>
      </w:r>
      <w:r w:rsidR="0090063B">
        <w:rPr>
          <w:sz w:val="28"/>
          <w:szCs w:val="28"/>
          <w:lang w:val="en-US"/>
        </w:rPr>
        <w:t>I</w:t>
      </w:r>
      <w:r w:rsidR="0090063B">
        <w:rPr>
          <w:sz w:val="28"/>
          <w:szCs w:val="28"/>
        </w:rPr>
        <w:t xml:space="preserve"> или преобразования проведенные этим императором, </w:t>
      </w:r>
      <w:proofErr w:type="spellStart"/>
      <w:r w:rsidR="0090063B">
        <w:rPr>
          <w:sz w:val="28"/>
          <w:szCs w:val="28"/>
        </w:rPr>
        <w:t>н-р</w:t>
      </w:r>
      <w:proofErr w:type="spellEnd"/>
      <w:r w:rsidR="0090063B">
        <w:rPr>
          <w:sz w:val="28"/>
          <w:szCs w:val="28"/>
        </w:rPr>
        <w:t xml:space="preserve">: Новый год, этикет и т.д. </w:t>
      </w:r>
    </w:p>
    <w:p w:rsidR="0034290A" w:rsidRDefault="0034290A" w:rsidP="00F90175">
      <w:pPr>
        <w:pStyle w:val="a4"/>
        <w:shd w:val="clear" w:color="auto" w:fill="FFFFFF"/>
        <w:ind w:left="720"/>
        <w:jc w:val="both"/>
        <w:rPr>
          <w:sz w:val="28"/>
          <w:szCs w:val="28"/>
        </w:rPr>
      </w:pPr>
    </w:p>
    <w:p w:rsidR="004B581A" w:rsidRDefault="004B581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4B581A" w:rsidRDefault="004B581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4B581A" w:rsidRDefault="004B581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5E3B2A" w:rsidRDefault="005E3B2A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C558D8" w:rsidRDefault="00C558D8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90063B" w:rsidRDefault="0090063B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</w:p>
    <w:p w:rsidR="003B57F7" w:rsidRPr="004B581A" w:rsidRDefault="003B57F7" w:rsidP="00F90175">
      <w:pPr>
        <w:pStyle w:val="a4"/>
        <w:shd w:val="clear" w:color="auto" w:fill="FFFFFF"/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используемой  литературы</w:t>
      </w:r>
    </w:p>
    <w:p w:rsidR="003B57F7" w:rsidRDefault="003B57F7" w:rsidP="003B57F7">
      <w:pPr>
        <w:pStyle w:val="a4"/>
        <w:spacing w:line="276" w:lineRule="auto"/>
        <w:rPr>
          <w:rStyle w:val="ab"/>
          <w:rFonts w:eastAsiaTheme="minorEastAsia"/>
        </w:rPr>
      </w:pPr>
      <w:r>
        <w:rPr>
          <w:rStyle w:val="ab"/>
          <w:rFonts w:eastAsiaTheme="minorEastAsia"/>
          <w:sz w:val="28"/>
          <w:szCs w:val="28"/>
        </w:rPr>
        <w:t xml:space="preserve">Список литературы </w:t>
      </w:r>
    </w:p>
    <w:p w:rsidR="003B57F7" w:rsidRDefault="003B57F7" w:rsidP="003B57F7">
      <w:pPr>
        <w:pStyle w:val="a4"/>
        <w:shd w:val="clear" w:color="auto" w:fill="FFFFFF"/>
        <w:spacing w:line="276" w:lineRule="auto"/>
      </w:pPr>
      <w:r>
        <w:rPr>
          <w:rStyle w:val="ab"/>
          <w:rFonts w:eastAsiaTheme="minorEastAsia"/>
          <w:sz w:val="28"/>
          <w:szCs w:val="28"/>
        </w:rPr>
        <w:t xml:space="preserve">1. </w:t>
      </w:r>
      <w:r>
        <w:rPr>
          <w:sz w:val="28"/>
          <w:szCs w:val="28"/>
        </w:rPr>
        <w:t xml:space="preserve"> Артемов В.В. История Отечества: с древнейших времен до наших дней (10-е изд., стер.)</w:t>
      </w:r>
      <w:r w:rsidR="00F90175">
        <w:rPr>
          <w:sz w:val="28"/>
          <w:szCs w:val="28"/>
        </w:rPr>
        <w:t>.- М, 2012</w:t>
      </w:r>
      <w:r w:rsidR="00464014">
        <w:rPr>
          <w:sz w:val="28"/>
          <w:szCs w:val="28"/>
        </w:rPr>
        <w:t>.</w:t>
      </w:r>
    </w:p>
    <w:p w:rsidR="003B57F7" w:rsidRDefault="003B57F7" w:rsidP="00464014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F90175">
        <w:rPr>
          <w:sz w:val="28"/>
          <w:szCs w:val="28"/>
        </w:rPr>
        <w:t>Самыгин  П.С. История России.- М, 2012.</w:t>
      </w:r>
    </w:p>
    <w:p w:rsidR="00F90175" w:rsidRDefault="00F90175" w:rsidP="00464014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3.Юрганов А.Л., </w:t>
      </w:r>
      <w:proofErr w:type="spellStart"/>
      <w:r>
        <w:rPr>
          <w:sz w:val="28"/>
          <w:szCs w:val="28"/>
        </w:rPr>
        <w:t>Кацва</w:t>
      </w:r>
      <w:proofErr w:type="spellEnd"/>
      <w:r>
        <w:rPr>
          <w:sz w:val="28"/>
          <w:szCs w:val="28"/>
        </w:rPr>
        <w:t xml:space="preserve"> Л.А. История России </w:t>
      </w:r>
      <w:r>
        <w:rPr>
          <w:sz w:val="28"/>
          <w:szCs w:val="28"/>
          <w:lang w:val="en-US"/>
        </w:rPr>
        <w:t>XVI</w:t>
      </w:r>
      <w:r w:rsidRPr="00F9017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в.</w:t>
      </w:r>
      <w:r w:rsidR="004B581A">
        <w:rPr>
          <w:sz w:val="28"/>
          <w:szCs w:val="28"/>
        </w:rPr>
        <w:t xml:space="preserve"> - М, 2014.</w:t>
      </w:r>
    </w:p>
    <w:p w:rsidR="003B57F7" w:rsidRDefault="003B57F7" w:rsidP="003B57F7">
      <w:pPr>
        <w:pStyle w:val="a4"/>
        <w:spacing w:line="276" w:lineRule="auto"/>
        <w:rPr>
          <w:sz w:val="28"/>
          <w:szCs w:val="28"/>
        </w:rPr>
      </w:pPr>
      <w:r>
        <w:rPr>
          <w:rStyle w:val="ab"/>
          <w:rFonts w:eastAsiaTheme="minorEastAsia"/>
          <w:sz w:val="28"/>
          <w:szCs w:val="28"/>
        </w:rPr>
        <w:t>Дополнительные рекомендованные ссылки на ресурсы сети Интернет</w:t>
      </w:r>
    </w:p>
    <w:p w:rsidR="003B57F7" w:rsidRDefault="003B57F7" w:rsidP="003B57F7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История. </w:t>
      </w:r>
      <w:proofErr w:type="spellStart"/>
      <w:r>
        <w:rPr>
          <w:sz w:val="28"/>
          <w:szCs w:val="28"/>
        </w:rPr>
        <w:t>org</w:t>
      </w:r>
      <w:proofErr w:type="spellEnd"/>
      <w:r>
        <w:rPr>
          <w:sz w:val="28"/>
          <w:szCs w:val="28"/>
        </w:rPr>
        <w:t xml:space="preserve"> (</w:t>
      </w:r>
      <w:hyperlink r:id="rId19" w:tgtFrame="_blank" w:history="1">
        <w:r>
          <w:rPr>
            <w:rStyle w:val="a3"/>
            <w:rFonts w:eastAsiaTheme="majorEastAsia"/>
          </w:rPr>
          <w:t>Источник</w:t>
        </w:r>
      </w:hyperlink>
      <w:r>
        <w:rPr>
          <w:sz w:val="28"/>
          <w:szCs w:val="28"/>
        </w:rPr>
        <w:t>).</w:t>
      </w:r>
    </w:p>
    <w:p w:rsidR="003B57F7" w:rsidRDefault="003B57F7" w:rsidP="003B57F7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Studyport.ru</w:t>
      </w:r>
      <w:proofErr w:type="spellEnd"/>
      <w:r>
        <w:rPr>
          <w:sz w:val="28"/>
          <w:szCs w:val="28"/>
        </w:rPr>
        <w:t xml:space="preserve"> (</w:t>
      </w:r>
      <w:hyperlink r:id="rId20" w:tgtFrame="_blank" w:history="1">
        <w:r>
          <w:rPr>
            <w:rStyle w:val="a3"/>
            <w:rFonts w:eastAsiaTheme="majorEastAsia"/>
          </w:rPr>
          <w:t>Источник</w:t>
        </w:r>
      </w:hyperlink>
      <w:r>
        <w:rPr>
          <w:sz w:val="28"/>
          <w:szCs w:val="28"/>
        </w:rPr>
        <w:t>).</w:t>
      </w:r>
    </w:p>
    <w:p w:rsidR="003B57F7" w:rsidRDefault="003B57F7" w:rsidP="003B57F7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 Страницы истории (</w:t>
      </w:r>
      <w:hyperlink r:id="rId21" w:tgtFrame="_blank" w:history="1">
        <w:r>
          <w:rPr>
            <w:rStyle w:val="a3"/>
            <w:rFonts w:eastAsiaTheme="majorEastAsia"/>
          </w:rPr>
          <w:t>Источник</w:t>
        </w:r>
      </w:hyperlink>
      <w:r>
        <w:rPr>
          <w:sz w:val="28"/>
          <w:szCs w:val="28"/>
        </w:rPr>
        <w:t>).</w:t>
      </w:r>
    </w:p>
    <w:p w:rsidR="003B57F7" w:rsidRDefault="003B57F7" w:rsidP="003B57F7">
      <w:pPr>
        <w:spacing w:before="100" w:beforeAutospacing="1" w:after="75"/>
        <w:ind w:left="360"/>
        <w:outlineLvl w:val="2"/>
        <w:rPr>
          <w:rFonts w:ascii="Calibri" w:eastAsia="Times New Roman" w:hAnsi="Calibri" w:cs="Times New Roman"/>
          <w:bCs/>
          <w:sz w:val="28"/>
          <w:szCs w:val="28"/>
        </w:rPr>
      </w:pPr>
    </w:p>
    <w:p w:rsidR="003B57F7" w:rsidRDefault="003B57F7" w:rsidP="003B57F7">
      <w:pPr>
        <w:pStyle w:val="a4"/>
        <w:shd w:val="clear" w:color="auto" w:fill="FFFFFF"/>
        <w:spacing w:line="276" w:lineRule="auto"/>
        <w:ind w:left="720"/>
        <w:rPr>
          <w:b/>
          <w:sz w:val="28"/>
          <w:szCs w:val="28"/>
        </w:rPr>
      </w:pPr>
    </w:p>
    <w:p w:rsidR="00D93E7B" w:rsidRDefault="00D93E7B"/>
    <w:sectPr w:rsidR="00D93E7B" w:rsidSect="006E7D7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382" w:rsidRDefault="00806382" w:rsidP="003B57F7">
      <w:pPr>
        <w:spacing w:after="0" w:line="240" w:lineRule="auto"/>
      </w:pPr>
      <w:r>
        <w:separator/>
      </w:r>
    </w:p>
  </w:endnote>
  <w:endnote w:type="continuationSeparator" w:id="0">
    <w:p w:rsidR="00806382" w:rsidRDefault="00806382" w:rsidP="003B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10134"/>
      <w:docPartObj>
        <w:docPartGallery w:val="Page Numbers (Bottom of Page)"/>
        <w:docPartUnique/>
      </w:docPartObj>
    </w:sdtPr>
    <w:sdtContent>
      <w:p w:rsidR="00746F48" w:rsidRDefault="001A6E7B">
        <w:pPr>
          <w:pStyle w:val="af0"/>
          <w:jc w:val="right"/>
        </w:pPr>
        <w:fldSimple w:instr=" PAGE   \* MERGEFORMAT ">
          <w:r w:rsidR="008B4E89">
            <w:rPr>
              <w:noProof/>
            </w:rPr>
            <w:t>23</w:t>
          </w:r>
        </w:fldSimple>
      </w:p>
    </w:sdtContent>
  </w:sdt>
  <w:p w:rsidR="00746F48" w:rsidRDefault="00746F4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382" w:rsidRDefault="00806382" w:rsidP="003B57F7">
      <w:pPr>
        <w:spacing w:after="0" w:line="240" w:lineRule="auto"/>
      </w:pPr>
      <w:r>
        <w:separator/>
      </w:r>
    </w:p>
  </w:footnote>
  <w:footnote w:type="continuationSeparator" w:id="0">
    <w:p w:rsidR="00806382" w:rsidRDefault="00806382" w:rsidP="003B5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E3189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E1DAA"/>
    <w:multiLevelType w:val="multilevel"/>
    <w:tmpl w:val="94CCC1DE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988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nsid w:val="140C3493"/>
    <w:multiLevelType w:val="multilevel"/>
    <w:tmpl w:val="74D6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A92E40"/>
    <w:multiLevelType w:val="hybridMultilevel"/>
    <w:tmpl w:val="6A7A3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D774BE"/>
    <w:multiLevelType w:val="multilevel"/>
    <w:tmpl w:val="BC0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FB2F52"/>
    <w:multiLevelType w:val="hybridMultilevel"/>
    <w:tmpl w:val="A4BEAE6C"/>
    <w:lvl w:ilvl="0" w:tplc="F4E0B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BA5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2EE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E2B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60B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E01C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1EF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BC0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A86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FB173EB"/>
    <w:multiLevelType w:val="hybridMultilevel"/>
    <w:tmpl w:val="55541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5782E"/>
    <w:multiLevelType w:val="hybridMultilevel"/>
    <w:tmpl w:val="9B9C3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D70A85"/>
    <w:multiLevelType w:val="hybridMultilevel"/>
    <w:tmpl w:val="61F800B6"/>
    <w:lvl w:ilvl="0" w:tplc="B0A8A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AA04F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D64C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049C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5292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7494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7428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66D2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92DD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41681C"/>
    <w:multiLevelType w:val="multilevel"/>
    <w:tmpl w:val="7D2CA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ABB15FB"/>
    <w:multiLevelType w:val="multilevel"/>
    <w:tmpl w:val="E520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EC2594"/>
    <w:multiLevelType w:val="multilevel"/>
    <w:tmpl w:val="415CF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A751AB"/>
    <w:multiLevelType w:val="multilevel"/>
    <w:tmpl w:val="9B102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4C5E63"/>
    <w:multiLevelType w:val="hybridMultilevel"/>
    <w:tmpl w:val="D5B8A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A3505C"/>
    <w:multiLevelType w:val="hybridMultilevel"/>
    <w:tmpl w:val="6E94919E"/>
    <w:lvl w:ilvl="0" w:tplc="D68092A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E74D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AAB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EAC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04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7212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C87F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A2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1E1E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C6277C"/>
    <w:multiLevelType w:val="multilevel"/>
    <w:tmpl w:val="CE563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9649E3"/>
    <w:multiLevelType w:val="multilevel"/>
    <w:tmpl w:val="A5FA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454177C"/>
    <w:multiLevelType w:val="hybridMultilevel"/>
    <w:tmpl w:val="3C68CC00"/>
    <w:lvl w:ilvl="0" w:tplc="C920531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5832CF92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824DB1"/>
    <w:multiLevelType w:val="hybridMultilevel"/>
    <w:tmpl w:val="811CB4F8"/>
    <w:lvl w:ilvl="0" w:tplc="36941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45C8F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AC0F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A835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0A8C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E099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524B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D8C7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AE6F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CF70E7"/>
    <w:multiLevelType w:val="multilevel"/>
    <w:tmpl w:val="57B2B35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1083" w:hanging="375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3204" w:hanging="108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824" w:hanging="2160"/>
      </w:pPr>
    </w:lvl>
  </w:abstractNum>
  <w:abstractNum w:abstractNumId="20">
    <w:nsid w:val="502F572C"/>
    <w:multiLevelType w:val="multilevel"/>
    <w:tmpl w:val="A2146F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>
    <w:nsid w:val="56D90F79"/>
    <w:multiLevelType w:val="multilevel"/>
    <w:tmpl w:val="9862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A2A58FE"/>
    <w:multiLevelType w:val="multilevel"/>
    <w:tmpl w:val="99CA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0846A8A"/>
    <w:multiLevelType w:val="multilevel"/>
    <w:tmpl w:val="E548A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15B399D"/>
    <w:multiLevelType w:val="multilevel"/>
    <w:tmpl w:val="1A1CF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5217A96"/>
    <w:multiLevelType w:val="hybridMultilevel"/>
    <w:tmpl w:val="613CBF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6B6C1D"/>
    <w:multiLevelType w:val="hybridMultilevel"/>
    <w:tmpl w:val="FF540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3E214D"/>
    <w:multiLevelType w:val="hybridMultilevel"/>
    <w:tmpl w:val="D0BE90B4"/>
    <w:lvl w:ilvl="0" w:tplc="EC04D4B2">
      <w:start w:val="1"/>
      <w:numFmt w:val="decimal"/>
      <w:lvlText w:val="%1."/>
      <w:lvlJc w:val="left"/>
      <w:pPr>
        <w:ind w:left="11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715796"/>
    <w:multiLevelType w:val="multilevel"/>
    <w:tmpl w:val="9FC2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4373480"/>
    <w:multiLevelType w:val="hybridMultilevel"/>
    <w:tmpl w:val="80F476EE"/>
    <w:lvl w:ilvl="0" w:tplc="EB2A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53435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0258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E33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E481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B216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408F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E0F7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149C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460EEA"/>
    <w:multiLevelType w:val="multilevel"/>
    <w:tmpl w:val="A588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88B3653"/>
    <w:multiLevelType w:val="multilevel"/>
    <w:tmpl w:val="9CE6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7"/>
  </w:num>
  <w:num w:numId="18">
    <w:abstractNumId w:val="20"/>
  </w:num>
  <w:num w:numId="19">
    <w:abstractNumId w:val="25"/>
  </w:num>
  <w:num w:numId="20">
    <w:abstractNumId w:val="5"/>
  </w:num>
  <w:num w:numId="21">
    <w:abstractNumId w:val="15"/>
  </w:num>
  <w:num w:numId="22">
    <w:abstractNumId w:val="4"/>
  </w:num>
  <w:num w:numId="23">
    <w:abstractNumId w:val="16"/>
  </w:num>
  <w:num w:numId="24">
    <w:abstractNumId w:val="31"/>
  </w:num>
  <w:num w:numId="25">
    <w:abstractNumId w:val="28"/>
  </w:num>
  <w:num w:numId="26">
    <w:abstractNumId w:val="21"/>
  </w:num>
  <w:num w:numId="27">
    <w:abstractNumId w:val="9"/>
  </w:num>
  <w:num w:numId="28">
    <w:abstractNumId w:val="30"/>
  </w:num>
  <w:num w:numId="29">
    <w:abstractNumId w:val="24"/>
  </w:num>
  <w:num w:numId="30">
    <w:abstractNumId w:val="22"/>
  </w:num>
  <w:num w:numId="31">
    <w:abstractNumId w:val="23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3B57F7"/>
    <w:rsid w:val="000A4E25"/>
    <w:rsid w:val="000C6834"/>
    <w:rsid w:val="00114557"/>
    <w:rsid w:val="00151C35"/>
    <w:rsid w:val="00185BB7"/>
    <w:rsid w:val="001A6E7B"/>
    <w:rsid w:val="00214A7E"/>
    <w:rsid w:val="00257C18"/>
    <w:rsid w:val="00290F6B"/>
    <w:rsid w:val="002A1750"/>
    <w:rsid w:val="002F3736"/>
    <w:rsid w:val="0031739C"/>
    <w:rsid w:val="0033321B"/>
    <w:rsid w:val="0034290A"/>
    <w:rsid w:val="00362A0D"/>
    <w:rsid w:val="003B57F7"/>
    <w:rsid w:val="003C12B4"/>
    <w:rsid w:val="00414436"/>
    <w:rsid w:val="00464014"/>
    <w:rsid w:val="00493852"/>
    <w:rsid w:val="004B581A"/>
    <w:rsid w:val="004D1CC4"/>
    <w:rsid w:val="00524E09"/>
    <w:rsid w:val="005507B5"/>
    <w:rsid w:val="00581A99"/>
    <w:rsid w:val="00586379"/>
    <w:rsid w:val="00593CB6"/>
    <w:rsid w:val="005D771A"/>
    <w:rsid w:val="005E3B2A"/>
    <w:rsid w:val="00623A86"/>
    <w:rsid w:val="00635D96"/>
    <w:rsid w:val="00637355"/>
    <w:rsid w:val="00637915"/>
    <w:rsid w:val="00672E1C"/>
    <w:rsid w:val="006774B6"/>
    <w:rsid w:val="006D2E4D"/>
    <w:rsid w:val="006E7D7E"/>
    <w:rsid w:val="0071442C"/>
    <w:rsid w:val="00746F48"/>
    <w:rsid w:val="00806382"/>
    <w:rsid w:val="00824F25"/>
    <w:rsid w:val="00895037"/>
    <w:rsid w:val="008B4E89"/>
    <w:rsid w:val="008C1238"/>
    <w:rsid w:val="008D6E78"/>
    <w:rsid w:val="0090063B"/>
    <w:rsid w:val="009E5152"/>
    <w:rsid w:val="00A360C3"/>
    <w:rsid w:val="00AF24F6"/>
    <w:rsid w:val="00AF4E00"/>
    <w:rsid w:val="00B17166"/>
    <w:rsid w:val="00B62829"/>
    <w:rsid w:val="00BB22AA"/>
    <w:rsid w:val="00C558D8"/>
    <w:rsid w:val="00CA1C25"/>
    <w:rsid w:val="00D54F16"/>
    <w:rsid w:val="00D93E7B"/>
    <w:rsid w:val="00DE202A"/>
    <w:rsid w:val="00DE38CB"/>
    <w:rsid w:val="00E06844"/>
    <w:rsid w:val="00E251C9"/>
    <w:rsid w:val="00EB1E87"/>
    <w:rsid w:val="00EF2515"/>
    <w:rsid w:val="00F45D5F"/>
    <w:rsid w:val="00F82B9C"/>
    <w:rsid w:val="00F90175"/>
    <w:rsid w:val="00F961FF"/>
    <w:rsid w:val="00F97CA7"/>
    <w:rsid w:val="00FC2D7F"/>
    <w:rsid w:val="00FD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F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57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3B57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rsid w:val="003B57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7F7"/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B57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B57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B57F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B5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"/>
    <w:basedOn w:val="a"/>
    <w:uiPriority w:val="99"/>
    <w:unhideWhenUsed/>
    <w:rsid w:val="003B57F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3B57F7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uiPriority w:val="99"/>
    <w:rsid w:val="003B57F7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3B57F7"/>
    <w:pPr>
      <w:ind w:left="720"/>
      <w:contextualSpacing/>
    </w:pPr>
    <w:rPr>
      <w:rFonts w:eastAsiaTheme="minorHAnsi"/>
      <w:lang w:eastAsia="en-US"/>
    </w:rPr>
  </w:style>
  <w:style w:type="paragraph" w:customStyle="1" w:styleId="11">
    <w:name w:val="Абзац списка1"/>
    <w:basedOn w:val="a"/>
    <w:uiPriority w:val="99"/>
    <w:semiHidden/>
    <w:rsid w:val="003B57F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3B57F7"/>
  </w:style>
  <w:style w:type="table" w:styleId="a9">
    <w:name w:val="Table Grid"/>
    <w:basedOn w:val="a1"/>
    <w:uiPriority w:val="59"/>
    <w:rsid w:val="003B5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3B57F7"/>
    <w:rPr>
      <w:i/>
      <w:iCs/>
    </w:rPr>
  </w:style>
  <w:style w:type="character" w:styleId="ab">
    <w:name w:val="Strong"/>
    <w:basedOn w:val="a0"/>
    <w:uiPriority w:val="22"/>
    <w:qFormat/>
    <w:rsid w:val="003B57F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B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57F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B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B57F7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3B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B57F7"/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64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6401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basedOn w:val="a0"/>
    <w:rsid w:val="00493852"/>
  </w:style>
  <w:style w:type="paragraph" w:customStyle="1" w:styleId="c3">
    <w:name w:val="c3"/>
    <w:basedOn w:val="a"/>
    <w:rsid w:val="0049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02241">
          <w:blockQuote w:val="1"/>
          <w:marLeft w:val="0"/>
          <w:marRight w:val="0"/>
          <w:marTop w:val="30"/>
          <w:marBottom w:val="75"/>
          <w:divBdr>
            <w:top w:val="single" w:sz="6" w:space="5" w:color="DDDDDD"/>
            <w:left w:val="single" w:sz="6" w:space="8" w:color="DDDDDD"/>
            <w:bottom w:val="single" w:sz="6" w:space="3" w:color="DDDDDD"/>
            <w:right w:val="single" w:sz="6" w:space="8" w:color="DDDDDD"/>
          </w:divBdr>
        </w:div>
      </w:divsChild>
    </w:div>
    <w:div w:id="13994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ommons.wikimedia.org/wiki/File:Bronze_Horseman_unveiling.jpg?uselang=ru" TargetMode="Externa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yperlink" Target="http://storyo.ru/empire/51.ht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https://ru.wikipedia.org/wiki/1782_%D0%B3%D0%BE%D0%B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18_%D0%B0%D0%B2%D0%B3%D1%83%D1%81%D1%82%D0%B0" TargetMode="External"/><Relationship Id="rId20" Type="http://schemas.openxmlformats.org/officeDocument/2006/relationships/hyperlink" Target="http://studyport.ru/istoriya/petr-i-i-ego-spodvizhnik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iki/File:Thunder_Stone.jpg?uselang=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4%D0%B5%D0%BB%D1%8C%D1%82%D0%B5%D0%BD,_%D0%AE%D1%80%D0%B8%D0%B9_%D0%9C%D0%B0%D1%82%D0%B2%D0%B5%D0%B5%D0%B2%D0%B8%D1%8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A%D0%BE%D0%BD%D0%BD%D0%B0%D1%8F_%D0%9B%D0%B0%D1%85%D1%82%D0%B0" TargetMode="External"/><Relationship Id="rId19" Type="http://schemas.openxmlformats.org/officeDocument/2006/relationships/hyperlink" Target="http://www.istoriya.org/rus/98-imperia/375-petr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A17C2-BEC6-4B68-97DA-C02178FD2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24</Pages>
  <Words>5416</Words>
  <Characters>30872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dcterms:created xsi:type="dcterms:W3CDTF">2015-03-10T18:43:00Z</dcterms:created>
  <dcterms:modified xsi:type="dcterms:W3CDTF">2024-07-31T10:18:00Z</dcterms:modified>
</cp:coreProperties>
</file>